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2B0A7" w14:textId="27A12BB7" w:rsidR="003873EF" w:rsidRPr="005932D0" w:rsidRDefault="003873EF" w:rsidP="00A77CD0">
      <w:pPr>
        <w:pStyle w:val="Heading2"/>
        <w:spacing w:before="0"/>
        <w:rPr>
          <w:rFonts w:ascii="Cambria" w:hAnsi="Cambria"/>
        </w:rPr>
      </w:pPr>
      <w:r w:rsidRPr="005932D0">
        <w:rPr>
          <w:rFonts w:ascii="Cambria" w:hAnsi="Cambria"/>
        </w:rPr>
        <w:t>PI: Neal Abrams</w:t>
      </w:r>
    </w:p>
    <w:p w14:paraId="6D16CD91" w14:textId="77777777" w:rsidR="00A77CD0" w:rsidRPr="005932D0" w:rsidRDefault="00A77CD0" w:rsidP="00A77CD0">
      <w:pPr>
        <w:rPr>
          <w:rFonts w:ascii="Cambria" w:hAnsi="Cambria"/>
        </w:rPr>
      </w:pPr>
    </w:p>
    <w:p w14:paraId="76DFCD95" w14:textId="77777777" w:rsidR="00CB2492" w:rsidRPr="005932D0" w:rsidRDefault="009E750E" w:rsidP="00A77CD0">
      <w:pPr>
        <w:pStyle w:val="Heading1"/>
        <w:spacing w:before="0"/>
        <w:rPr>
          <w:rFonts w:ascii="Cambria" w:hAnsi="Cambria"/>
        </w:rPr>
      </w:pPr>
      <w:r w:rsidRPr="005932D0">
        <w:rPr>
          <w:rFonts w:ascii="Cambria" w:hAnsi="Cambria"/>
        </w:rPr>
        <w:t xml:space="preserve">General Chemistry Education Title: </w:t>
      </w:r>
      <w:r w:rsidR="003873EF" w:rsidRPr="005932D0">
        <w:rPr>
          <w:rFonts w:ascii="Cambria" w:hAnsi="Cambria"/>
        </w:rPr>
        <w:t>Determining Rate Laws and the Order of Reaction</w:t>
      </w:r>
    </w:p>
    <w:p w14:paraId="02DEC1F2" w14:textId="77777777" w:rsidR="009E750E" w:rsidRPr="005932D0" w:rsidRDefault="009E750E" w:rsidP="009E750E">
      <w:pPr>
        <w:rPr>
          <w:rFonts w:ascii="Cambria" w:hAnsi="Cambria"/>
        </w:rPr>
      </w:pPr>
    </w:p>
    <w:p w14:paraId="36C31B49" w14:textId="77777777" w:rsidR="009E750E" w:rsidRPr="005932D0" w:rsidRDefault="009E750E" w:rsidP="009E750E">
      <w:pPr>
        <w:pStyle w:val="Heading2"/>
        <w:rPr>
          <w:rFonts w:ascii="Cambria" w:hAnsi="Cambria"/>
        </w:rPr>
      </w:pPr>
      <w:r w:rsidRPr="005932D0">
        <w:rPr>
          <w:rFonts w:ascii="Cambria" w:hAnsi="Cambria"/>
        </w:rPr>
        <w:t>Overview</w:t>
      </w:r>
    </w:p>
    <w:p w14:paraId="75FA861A" w14:textId="15A17DF5" w:rsidR="00970779" w:rsidRPr="005932D0" w:rsidRDefault="009E750E" w:rsidP="009E750E">
      <w:pPr>
        <w:rPr>
          <w:rFonts w:ascii="Cambria" w:hAnsi="Cambria"/>
        </w:rPr>
      </w:pPr>
      <w:r w:rsidRPr="005932D0">
        <w:rPr>
          <w:rFonts w:ascii="Cambria" w:hAnsi="Cambria"/>
        </w:rPr>
        <w:t>All chemical reactions have a specific rate defining the progress of reactants going to products. This rate can be influenced by temperature, concentration, and the physical properties of the reactants. The rate also includes the intermediates and transition states that are formed but</w:t>
      </w:r>
      <w:r w:rsidR="00D76AC2" w:rsidRPr="005932D0">
        <w:rPr>
          <w:rFonts w:ascii="Cambria" w:hAnsi="Cambria"/>
        </w:rPr>
        <w:t xml:space="preserve"> are</w:t>
      </w:r>
      <w:r w:rsidRPr="005932D0">
        <w:rPr>
          <w:rFonts w:ascii="Cambria" w:hAnsi="Cambria"/>
        </w:rPr>
        <w:t xml:space="preserve"> neither the reactant nor the product. The rate law defines the role of each reactant in a reaction and can be used t</w:t>
      </w:r>
      <w:r w:rsidR="00D76AC2" w:rsidRPr="005932D0">
        <w:rPr>
          <w:rFonts w:ascii="Cambria" w:hAnsi="Cambria"/>
        </w:rPr>
        <w:t xml:space="preserve">o mathematically model </w:t>
      </w:r>
      <w:r w:rsidRPr="005932D0">
        <w:rPr>
          <w:rFonts w:ascii="Cambria" w:hAnsi="Cambria"/>
        </w:rPr>
        <w:t xml:space="preserve">the time required for a reaction to proceed. </w:t>
      </w:r>
      <w:r w:rsidR="00D76AC2" w:rsidRPr="005932D0">
        <w:rPr>
          <w:rFonts w:ascii="Cambria" w:hAnsi="Cambria"/>
        </w:rPr>
        <w:t xml:space="preserve">The general form of </w:t>
      </w:r>
      <w:r w:rsidR="00970779" w:rsidRPr="005932D0">
        <w:rPr>
          <w:rFonts w:ascii="Cambria" w:hAnsi="Cambria"/>
        </w:rPr>
        <w:t>a rate equation is shown below:</w:t>
      </w:r>
    </w:p>
    <w:p w14:paraId="26F78856" w14:textId="77777777" w:rsidR="00970779" w:rsidRPr="005932D0" w:rsidRDefault="00970779" w:rsidP="00970779">
      <w:pPr>
        <w:jc w:val="center"/>
        <w:rPr>
          <w:rFonts w:ascii="Cambria" w:hAnsi="Cambria"/>
        </w:rPr>
      </w:pPr>
      <m:oMathPara>
        <m:oMath>
          <m:r>
            <w:rPr>
              <w:rFonts w:ascii="Cambria Math" w:hAnsi="Cambria Math"/>
            </w:rPr>
            <m:t>rate=k</m:t>
          </m:r>
          <m:sSup>
            <m:sSupPr>
              <m:ctrlPr>
                <w:rPr>
                  <w:rFonts w:ascii="Cambria Math" w:hAnsi="Cambria Math"/>
                  <w:i/>
                </w:rPr>
              </m:ctrlPr>
            </m:sSupPr>
            <m:e>
              <m:r>
                <w:rPr>
                  <w:rFonts w:ascii="Cambria Math" w:hAnsi="Cambria Math"/>
                </w:rPr>
                <m:t>[A]</m:t>
              </m:r>
            </m:e>
            <m:sup>
              <m:r>
                <w:rPr>
                  <w:rFonts w:ascii="Cambria Math" w:hAnsi="Cambria Math"/>
                </w:rPr>
                <m:t>m</m:t>
              </m:r>
            </m:sup>
          </m:sSup>
          <m:sSup>
            <m:sSupPr>
              <m:ctrlPr>
                <w:rPr>
                  <w:rFonts w:ascii="Cambria Math" w:hAnsi="Cambria Math"/>
                  <w:i/>
                </w:rPr>
              </m:ctrlPr>
            </m:sSupPr>
            <m:e>
              <m:r>
                <w:rPr>
                  <w:rFonts w:ascii="Cambria Math" w:hAnsi="Cambria Math"/>
                </w:rPr>
                <m:t>[B]</m:t>
              </m:r>
            </m:e>
            <m:sup>
              <m:r>
                <w:rPr>
                  <w:rFonts w:ascii="Cambria Math" w:hAnsi="Cambria Math"/>
                </w:rPr>
                <m:t>n</m:t>
              </m:r>
            </m:sup>
          </m:sSup>
        </m:oMath>
      </m:oMathPara>
    </w:p>
    <w:p w14:paraId="01360C82" w14:textId="77777777" w:rsidR="00970779" w:rsidRPr="005932D0" w:rsidRDefault="00970779" w:rsidP="009E750E">
      <w:pPr>
        <w:rPr>
          <w:rFonts w:ascii="Cambria" w:hAnsi="Cambria"/>
        </w:rPr>
      </w:pPr>
    </w:p>
    <w:p w14:paraId="118A92B9" w14:textId="3A55E100" w:rsidR="009E750E" w:rsidRPr="005932D0" w:rsidRDefault="00970779" w:rsidP="009E750E">
      <w:pPr>
        <w:rPr>
          <w:rFonts w:ascii="Cambria" w:hAnsi="Cambria"/>
        </w:rPr>
      </w:pPr>
      <w:proofErr w:type="gramStart"/>
      <w:r w:rsidRPr="005932D0">
        <w:rPr>
          <w:rFonts w:ascii="Cambria" w:hAnsi="Cambria"/>
        </w:rPr>
        <w:t>where</w:t>
      </w:r>
      <w:proofErr w:type="gramEnd"/>
      <w:r w:rsidRPr="005932D0">
        <w:rPr>
          <w:rFonts w:ascii="Cambria" w:hAnsi="Cambria"/>
        </w:rPr>
        <w:t xml:space="preserve"> </w:t>
      </w:r>
      <w:r w:rsidRPr="005932D0">
        <w:rPr>
          <w:rFonts w:ascii="Cambria" w:hAnsi="Cambria"/>
          <w:i/>
        </w:rPr>
        <w:t>A</w:t>
      </w:r>
      <w:r w:rsidRPr="005932D0">
        <w:rPr>
          <w:rFonts w:ascii="Cambria" w:hAnsi="Cambria"/>
        </w:rPr>
        <w:t xml:space="preserve"> and </w:t>
      </w:r>
      <w:r w:rsidRPr="005932D0">
        <w:rPr>
          <w:rFonts w:ascii="Cambria" w:hAnsi="Cambria"/>
          <w:i/>
        </w:rPr>
        <w:t xml:space="preserve">B </w:t>
      </w:r>
      <w:r w:rsidRPr="005932D0">
        <w:rPr>
          <w:rFonts w:ascii="Cambria" w:hAnsi="Cambria"/>
        </w:rPr>
        <w:t xml:space="preserve">are concentrations of different molecular species, </w:t>
      </w:r>
      <w:r w:rsidRPr="005932D0">
        <w:rPr>
          <w:rFonts w:ascii="Cambria" w:hAnsi="Cambria"/>
          <w:i/>
        </w:rPr>
        <w:t>m</w:t>
      </w:r>
      <w:r w:rsidRPr="005932D0">
        <w:rPr>
          <w:rFonts w:ascii="Cambria" w:hAnsi="Cambria"/>
        </w:rPr>
        <w:t xml:space="preserve"> and </w:t>
      </w:r>
      <w:r w:rsidRPr="005932D0">
        <w:rPr>
          <w:rFonts w:ascii="Cambria" w:hAnsi="Cambria"/>
          <w:i/>
        </w:rPr>
        <w:t>n</w:t>
      </w:r>
      <w:r w:rsidRPr="005932D0">
        <w:rPr>
          <w:rFonts w:ascii="Cambria" w:hAnsi="Cambria"/>
        </w:rPr>
        <w:t xml:space="preserve"> are reaction </w:t>
      </w:r>
      <w:r w:rsidR="00BA0E35" w:rsidRPr="005932D0">
        <w:rPr>
          <w:rFonts w:ascii="Cambria" w:hAnsi="Cambria"/>
        </w:rPr>
        <w:t>orders</w:t>
      </w:r>
      <w:r w:rsidRPr="005932D0">
        <w:rPr>
          <w:rFonts w:ascii="Cambria" w:hAnsi="Cambria"/>
        </w:rPr>
        <w:t xml:space="preserve">, and </w:t>
      </w:r>
      <w:r w:rsidRPr="005932D0">
        <w:rPr>
          <w:rFonts w:ascii="Cambria" w:hAnsi="Cambria"/>
          <w:i/>
        </w:rPr>
        <w:t>k</w:t>
      </w:r>
      <w:r w:rsidRPr="005932D0">
        <w:rPr>
          <w:rFonts w:ascii="Cambria" w:hAnsi="Cambria"/>
        </w:rPr>
        <w:t xml:space="preserve"> is the rate constant.</w:t>
      </w:r>
      <w:ins w:id="0" w:author="Neal Abrams" w:date="2015-07-14T22:01:00Z">
        <w:r w:rsidR="00216C8F">
          <w:rPr>
            <w:rFonts w:ascii="Cambria" w:hAnsi="Cambria"/>
          </w:rPr>
          <w:t xml:space="preserve"> The rate of </w:t>
        </w:r>
      </w:ins>
      <w:ins w:id="1" w:author="Neal Abrams" w:date="2015-07-14T22:02:00Z">
        <w:r w:rsidR="00216C8F">
          <w:rPr>
            <w:rFonts w:ascii="Cambria" w:hAnsi="Cambria"/>
          </w:rPr>
          <w:t>nearly every</w:t>
        </w:r>
      </w:ins>
      <w:ins w:id="2" w:author="Neal Abrams" w:date="2015-07-14T22:01:00Z">
        <w:r w:rsidR="00216C8F">
          <w:rPr>
            <w:rFonts w:ascii="Cambria" w:hAnsi="Cambria"/>
          </w:rPr>
          <w:t xml:space="preserve"> reaction changes over time as reactants are depleted,</w:t>
        </w:r>
      </w:ins>
      <w:ins w:id="3" w:author="Neal Abrams" w:date="2015-07-14T22:02:00Z">
        <w:r w:rsidR="00216C8F">
          <w:rPr>
            <w:rFonts w:ascii="Cambria" w:hAnsi="Cambria"/>
          </w:rPr>
          <w:t xml:space="preserve"> making effective collisions les</w:t>
        </w:r>
      </w:ins>
      <w:ins w:id="4" w:author="Dennis McGonagle" w:date="2015-07-15T16:41:00Z">
        <w:r w:rsidR="00FD75EF">
          <w:rPr>
            <w:rFonts w:ascii="Cambria" w:hAnsi="Cambria"/>
          </w:rPr>
          <w:t>s</w:t>
        </w:r>
      </w:ins>
      <w:ins w:id="5" w:author="Neal Abrams" w:date="2015-07-14T22:02:00Z">
        <w:r w:rsidR="00216C8F">
          <w:rPr>
            <w:rFonts w:ascii="Cambria" w:hAnsi="Cambria"/>
          </w:rPr>
          <w:t xml:space="preserve"> likely to occur. The </w:t>
        </w:r>
      </w:ins>
      <w:del w:id="6" w:author="Neal Abrams" w:date="2015-07-14T22:01:00Z">
        <w:r w:rsidR="00BA0E35" w:rsidRPr="005932D0" w:rsidDel="00216C8F">
          <w:rPr>
            <w:rFonts w:ascii="Cambria" w:hAnsi="Cambria"/>
          </w:rPr>
          <w:delText xml:space="preserve"> </w:delText>
        </w:r>
        <w:commentRangeStart w:id="7"/>
        <w:r w:rsidR="00BA0E35" w:rsidRPr="005932D0" w:rsidDel="00216C8F">
          <w:rPr>
            <w:rFonts w:ascii="Cambria" w:hAnsi="Cambria"/>
          </w:rPr>
          <w:delText xml:space="preserve">While </w:delText>
        </w:r>
      </w:del>
      <w:ins w:id="8" w:author="JoVE JoVE" w:date="2015-07-10T10:12:00Z">
        <w:del w:id="9" w:author="Neal Abrams" w:date="2015-07-14T22:01:00Z">
          <w:r w:rsidR="00C07C41" w:rsidDel="00216C8F">
            <w:rPr>
              <w:rFonts w:ascii="Cambria" w:hAnsi="Cambria"/>
            </w:rPr>
            <w:delText xml:space="preserve">the </w:delText>
          </w:r>
        </w:del>
      </w:ins>
      <w:del w:id="10" w:author="Neal Abrams" w:date="2015-07-14T22:01:00Z">
        <w:r w:rsidR="00BA0E35" w:rsidRPr="005932D0" w:rsidDel="00216C8F">
          <w:rPr>
            <w:rFonts w:ascii="Cambria" w:hAnsi="Cambria"/>
          </w:rPr>
          <w:delText>rate changes</w:delText>
        </w:r>
        <w:commentRangeEnd w:id="7"/>
        <w:r w:rsidR="00E416E1" w:rsidDel="00216C8F">
          <w:rPr>
            <w:rStyle w:val="CommentReference"/>
          </w:rPr>
          <w:commentReference w:id="7"/>
        </w:r>
        <w:r w:rsidR="00BA0E35" w:rsidRPr="005932D0" w:rsidDel="00216C8F">
          <w:rPr>
            <w:rFonts w:ascii="Cambria" w:hAnsi="Cambria"/>
          </w:rPr>
          <w:delText xml:space="preserve">, </w:delText>
        </w:r>
      </w:del>
      <w:del w:id="11" w:author="Neal Abrams" w:date="2015-07-14T22:02:00Z">
        <w:r w:rsidR="00BA0E35" w:rsidRPr="005932D0" w:rsidDel="00216C8F">
          <w:rPr>
            <w:rFonts w:ascii="Cambria" w:hAnsi="Cambria"/>
          </w:rPr>
          <w:delText>t</w:delText>
        </w:r>
        <w:r w:rsidRPr="005932D0" w:rsidDel="00216C8F">
          <w:rPr>
            <w:rFonts w:ascii="Cambria" w:hAnsi="Cambria"/>
          </w:rPr>
          <w:delText>he</w:delText>
        </w:r>
      </w:del>
      <w:r w:rsidRPr="005932D0">
        <w:rPr>
          <w:rFonts w:ascii="Cambria" w:hAnsi="Cambria"/>
        </w:rPr>
        <w:t xml:space="preserve"> rate constant</w:t>
      </w:r>
      <w:ins w:id="12" w:author="Neal Abrams" w:date="2015-07-14T22:02:00Z">
        <w:r w:rsidR="00216C8F">
          <w:rPr>
            <w:rFonts w:ascii="Cambria" w:hAnsi="Cambria"/>
          </w:rPr>
          <w:t>, however,</w:t>
        </w:r>
      </w:ins>
      <w:r w:rsidRPr="005932D0">
        <w:rPr>
          <w:rFonts w:ascii="Cambria" w:hAnsi="Cambria"/>
        </w:rPr>
        <w:t xml:space="preserve"> is </w:t>
      </w:r>
      <w:r w:rsidR="00BA0E35" w:rsidRPr="005932D0">
        <w:rPr>
          <w:rFonts w:ascii="Cambria" w:hAnsi="Cambria"/>
        </w:rPr>
        <w:t>fixed</w:t>
      </w:r>
      <w:r w:rsidRPr="005932D0">
        <w:rPr>
          <w:rFonts w:ascii="Cambria" w:hAnsi="Cambria"/>
        </w:rPr>
        <w:t xml:space="preserve"> for any single reaction at a given temperature.</w:t>
      </w:r>
      <w:r w:rsidR="00BA0E35" w:rsidRPr="005932D0">
        <w:rPr>
          <w:rFonts w:ascii="Cambria" w:hAnsi="Cambria"/>
        </w:rPr>
        <w:t xml:space="preserve"> The reaction order illustrates the number of molecular species involved in a reaction. </w:t>
      </w:r>
      <w:r w:rsidR="009E750E" w:rsidRPr="005932D0">
        <w:rPr>
          <w:rFonts w:ascii="Cambria" w:hAnsi="Cambria"/>
        </w:rPr>
        <w:t>It is very</w:t>
      </w:r>
      <w:r w:rsidR="00BA0E35" w:rsidRPr="005932D0">
        <w:rPr>
          <w:rFonts w:ascii="Cambria" w:hAnsi="Cambria"/>
        </w:rPr>
        <w:t xml:space="preserve"> important to know the rate law, including rate constant and reaction order, </w:t>
      </w:r>
      <w:ins w:id="13" w:author="JoVE JoVE" w:date="2015-07-10T10:12:00Z">
        <w:r w:rsidR="00C07C41">
          <w:rPr>
            <w:rFonts w:ascii="Cambria" w:hAnsi="Cambria"/>
          </w:rPr>
          <w:t xml:space="preserve">which </w:t>
        </w:r>
      </w:ins>
      <w:r w:rsidR="009E750E" w:rsidRPr="005932D0">
        <w:rPr>
          <w:rFonts w:ascii="Cambria" w:hAnsi="Cambria"/>
        </w:rPr>
        <w:t>can only be determined experimentally</w:t>
      </w:r>
      <w:r w:rsidRPr="005932D0">
        <w:rPr>
          <w:rFonts w:ascii="Cambria" w:hAnsi="Cambria"/>
        </w:rPr>
        <w:t>. I</w:t>
      </w:r>
      <w:r w:rsidR="00BA0E35" w:rsidRPr="005932D0">
        <w:rPr>
          <w:rFonts w:ascii="Cambria" w:hAnsi="Cambria"/>
        </w:rPr>
        <w:t>n this experiment,</w:t>
      </w:r>
      <w:r w:rsidR="009E750E" w:rsidRPr="005932D0">
        <w:rPr>
          <w:rFonts w:ascii="Cambria" w:hAnsi="Cambria"/>
        </w:rPr>
        <w:t xml:space="preserve"> we will explore one method for determining the rate law and use it to understand the p</w:t>
      </w:r>
      <w:r w:rsidR="00BA0E35" w:rsidRPr="005932D0">
        <w:rPr>
          <w:rFonts w:ascii="Cambria" w:hAnsi="Cambria"/>
        </w:rPr>
        <w:t>rogress of a chemical reaction.</w:t>
      </w:r>
    </w:p>
    <w:p w14:paraId="0C2B7F3B" w14:textId="77777777" w:rsidR="009E750E" w:rsidRPr="005932D0" w:rsidRDefault="009E750E" w:rsidP="009E750E">
      <w:pPr>
        <w:rPr>
          <w:rFonts w:ascii="Cambria" w:hAnsi="Cambria"/>
        </w:rPr>
      </w:pPr>
    </w:p>
    <w:p w14:paraId="7BBCA600" w14:textId="77777777" w:rsidR="00BA0E35" w:rsidRPr="005932D0" w:rsidRDefault="00BA0E35" w:rsidP="00BA0E35">
      <w:pPr>
        <w:pStyle w:val="Heading2"/>
        <w:rPr>
          <w:rFonts w:ascii="Cambria" w:hAnsi="Cambria"/>
        </w:rPr>
      </w:pPr>
      <w:commentRangeStart w:id="14"/>
      <w:r w:rsidRPr="005932D0">
        <w:rPr>
          <w:rFonts w:ascii="Cambria" w:hAnsi="Cambria"/>
        </w:rPr>
        <w:t>Principles</w:t>
      </w:r>
      <w:commentRangeEnd w:id="14"/>
      <w:r w:rsidR="00E416E1">
        <w:rPr>
          <w:rStyle w:val="CommentReference"/>
          <w:rFonts w:ascii="Garamond" w:eastAsiaTheme="minorEastAsia" w:hAnsi="Garamond" w:cstheme="minorBidi"/>
          <w:b w:val="0"/>
          <w:bCs w:val="0"/>
          <w:color w:val="auto"/>
        </w:rPr>
        <w:commentReference w:id="14"/>
      </w:r>
    </w:p>
    <w:p w14:paraId="5B4F22B6" w14:textId="6D014AFA" w:rsidR="00216C8F" w:rsidRDefault="00216C8F" w:rsidP="00BA0E35">
      <w:pPr>
        <w:rPr>
          <w:ins w:id="15" w:author="Neal Abrams" w:date="2015-07-14T22:03:00Z"/>
          <w:rFonts w:ascii="Cambria" w:hAnsi="Cambria"/>
          <w:b/>
        </w:rPr>
      </w:pPr>
      <w:ins w:id="16" w:author="Neal Abrams" w:date="2015-07-14T22:03:00Z">
        <w:r>
          <w:rPr>
            <w:rFonts w:ascii="Cambria" w:hAnsi="Cambria"/>
            <w:b/>
          </w:rPr>
          <w:t>Kinetics and thermodynamics</w:t>
        </w:r>
      </w:ins>
    </w:p>
    <w:p w14:paraId="05F39755" w14:textId="68879F92" w:rsidR="00216C8F" w:rsidRDefault="00216C8F" w:rsidP="00BA0E35">
      <w:pPr>
        <w:rPr>
          <w:ins w:id="17" w:author="Neal Abrams" w:date="2015-07-14T22:10:00Z"/>
          <w:rFonts w:ascii="Cambria" w:hAnsi="Cambria"/>
        </w:rPr>
      </w:pPr>
      <w:ins w:id="18" w:author="Neal Abrams" w:date="2015-07-14T22:05:00Z">
        <w:r w:rsidRPr="00216C8F">
          <w:rPr>
            <w:rFonts w:ascii="Cambria" w:hAnsi="Cambria"/>
          </w:rPr>
          <w:t>All</w:t>
        </w:r>
        <w:r w:rsidRPr="00FD75EF">
          <w:rPr>
            <w:rFonts w:ascii="Cambria" w:hAnsi="Cambria"/>
          </w:rPr>
          <w:t xml:space="preserve"> chemical </w:t>
        </w:r>
        <w:r>
          <w:rPr>
            <w:rFonts w:ascii="Cambria" w:hAnsi="Cambria"/>
          </w:rPr>
          <w:t xml:space="preserve">reactions are governed by two factors, kinetics and thermodynamics. </w:t>
        </w:r>
      </w:ins>
      <w:ins w:id="19" w:author="Neal Abrams" w:date="2015-07-14T22:06:00Z">
        <w:r>
          <w:rPr>
            <w:rFonts w:ascii="Cambria" w:hAnsi="Cambria"/>
          </w:rPr>
          <w:t xml:space="preserve">The thermodynamic factor </w:t>
        </w:r>
      </w:ins>
      <w:ins w:id="20" w:author="Neal Abrams" w:date="2015-07-14T22:07:00Z">
        <w:r>
          <w:rPr>
            <w:rFonts w:ascii="Cambria" w:hAnsi="Cambria"/>
          </w:rPr>
          <w:t>is</w:t>
        </w:r>
      </w:ins>
      <w:ins w:id="21" w:author="Neal Abrams" w:date="2015-07-14T22:06:00Z">
        <w:r>
          <w:rPr>
            <w:rFonts w:ascii="Cambria" w:hAnsi="Cambria"/>
          </w:rPr>
          <w:t xml:space="preserve"> the difference in</w:t>
        </w:r>
      </w:ins>
      <w:ins w:id="22" w:author="Neal Abrams" w:date="2015-07-14T22:07:00Z">
        <w:r>
          <w:rPr>
            <w:rFonts w:ascii="Cambria" w:hAnsi="Cambria"/>
          </w:rPr>
          <w:t xml:space="preserve"> free </w:t>
        </w:r>
      </w:ins>
      <w:ins w:id="23" w:author="Neal Abrams" w:date="2015-07-14T22:06:00Z">
        <w:r>
          <w:rPr>
            <w:rFonts w:ascii="Cambria" w:hAnsi="Cambria"/>
          </w:rPr>
          <w:t xml:space="preserve">energy </w:t>
        </w:r>
      </w:ins>
      <w:ins w:id="24" w:author="Neal Abrams" w:date="2015-07-14T22:07:00Z">
        <w:r>
          <w:rPr>
            <w:rFonts w:ascii="Cambria" w:hAnsi="Cambria"/>
          </w:rPr>
          <w:t xml:space="preserve">released during a chemical reaction. This free energy, termed spontaneity, </w:t>
        </w:r>
        <w:r w:rsidR="0082022B">
          <w:rPr>
            <w:rFonts w:ascii="Cambria" w:hAnsi="Cambria"/>
          </w:rPr>
          <w:t xml:space="preserve">is </w:t>
        </w:r>
      </w:ins>
      <w:ins w:id="25" w:author="Neal Abrams" w:date="2015-07-14T22:08:00Z">
        <w:r w:rsidR="0082022B">
          <w:rPr>
            <w:rFonts w:ascii="Cambria" w:hAnsi="Cambria"/>
          </w:rPr>
          <w:t xml:space="preserve">a </w:t>
        </w:r>
      </w:ins>
      <w:ins w:id="26" w:author="Neal Abrams" w:date="2015-07-14T22:07:00Z">
        <w:r w:rsidR="0082022B">
          <w:rPr>
            <w:rFonts w:ascii="Cambria" w:hAnsi="Cambria"/>
          </w:rPr>
          <w:t xml:space="preserve">complex value arising from the enthalpy (heat) and entropy (disorder) </w:t>
        </w:r>
      </w:ins>
      <w:ins w:id="27" w:author="Neal Abrams" w:date="2015-07-14T22:08:00Z">
        <w:r w:rsidR="0082022B">
          <w:rPr>
            <w:rFonts w:ascii="Cambria" w:hAnsi="Cambria"/>
          </w:rPr>
          <w:t xml:space="preserve">within a chemical reaction. </w:t>
        </w:r>
      </w:ins>
      <w:ins w:id="28" w:author="Neal Abrams" w:date="2015-07-14T22:10:00Z">
        <w:r w:rsidR="0082022B">
          <w:rPr>
            <w:rFonts w:ascii="Cambria" w:hAnsi="Cambria"/>
          </w:rPr>
          <w:t>K</w:t>
        </w:r>
      </w:ins>
      <w:ins w:id="29" w:author="Neal Abrams" w:date="2015-07-14T22:09:00Z">
        <w:r w:rsidR="0082022B">
          <w:rPr>
            <w:rFonts w:ascii="Cambria" w:hAnsi="Cambria"/>
          </w:rPr>
          <w:t xml:space="preserve">inetics refers to </w:t>
        </w:r>
      </w:ins>
      <w:ins w:id="30" w:author="Neal Abrams" w:date="2015-07-14T22:10:00Z">
        <w:r w:rsidR="0082022B">
          <w:rPr>
            <w:rFonts w:ascii="Cambria" w:hAnsi="Cambria"/>
          </w:rPr>
          <w:t>the rate of a chemical reaction and how fast the system reaches equilibrium.</w:t>
        </w:r>
      </w:ins>
      <w:ins w:id="31" w:author="Neal Abrams" w:date="2015-07-14T22:11:00Z">
        <w:r w:rsidR="0082022B">
          <w:rPr>
            <w:rFonts w:ascii="Cambria" w:hAnsi="Cambria"/>
          </w:rPr>
          <w:t xml:space="preserve"> While kinetics can explain the speed of the reaction, thermodynamics yields information about its energetics. </w:t>
        </w:r>
      </w:ins>
      <w:ins w:id="32" w:author="Neal Abrams" w:date="2015-07-14T22:12:00Z">
        <w:r w:rsidR="0082022B">
          <w:rPr>
            <w:rFonts w:ascii="Cambria" w:hAnsi="Cambria"/>
          </w:rPr>
          <w:t xml:space="preserve"> Simply stated, thermodynamics relates to </w:t>
        </w:r>
      </w:ins>
      <w:ins w:id="33" w:author="Neal Abrams" w:date="2015-07-14T22:13:00Z">
        <w:r w:rsidR="0082022B">
          <w:rPr>
            <w:rFonts w:ascii="Cambria" w:hAnsi="Cambria"/>
          </w:rPr>
          <w:t>stability and kinetics relate</w:t>
        </w:r>
        <w:del w:id="34" w:author="Dennis McGonagle" w:date="2015-07-15T16:42:00Z">
          <w:r w:rsidR="0082022B" w:rsidDel="00FD75EF">
            <w:rPr>
              <w:rFonts w:ascii="Cambria" w:hAnsi="Cambria"/>
            </w:rPr>
            <w:delText>d</w:delText>
          </w:r>
        </w:del>
      </w:ins>
      <w:ins w:id="35" w:author="Dennis McGonagle" w:date="2015-07-15T16:42:00Z">
        <w:r w:rsidR="00FD75EF">
          <w:rPr>
            <w:rFonts w:ascii="Cambria" w:hAnsi="Cambria"/>
          </w:rPr>
          <w:t>s</w:t>
        </w:r>
      </w:ins>
      <w:ins w:id="36" w:author="Neal Abrams" w:date="2015-07-14T22:13:00Z">
        <w:r w:rsidR="0082022B">
          <w:rPr>
            <w:rFonts w:ascii="Cambria" w:hAnsi="Cambria"/>
          </w:rPr>
          <w:t xml:space="preserve"> to reactivity.</w:t>
        </w:r>
      </w:ins>
    </w:p>
    <w:p w14:paraId="24E770DC" w14:textId="77777777" w:rsidR="0082022B" w:rsidRPr="00FD75EF" w:rsidRDefault="0082022B" w:rsidP="00BA0E35">
      <w:pPr>
        <w:rPr>
          <w:ins w:id="37" w:author="Neal Abrams" w:date="2015-07-14T22:03:00Z"/>
          <w:rFonts w:ascii="Cambria" w:hAnsi="Cambria"/>
        </w:rPr>
      </w:pPr>
    </w:p>
    <w:p w14:paraId="0F3952F7" w14:textId="77777777" w:rsidR="000223D9" w:rsidRPr="005932D0" w:rsidRDefault="000223D9" w:rsidP="00BA0E35">
      <w:pPr>
        <w:rPr>
          <w:rFonts w:ascii="Cambria" w:hAnsi="Cambria"/>
          <w:b/>
        </w:rPr>
      </w:pPr>
      <w:r w:rsidRPr="005932D0">
        <w:rPr>
          <w:rFonts w:ascii="Cambria" w:hAnsi="Cambria"/>
          <w:b/>
        </w:rPr>
        <w:t>Determining Rate</w:t>
      </w:r>
    </w:p>
    <w:p w14:paraId="25307A77" w14:textId="769C807D" w:rsidR="009F19B1" w:rsidRPr="005932D0" w:rsidRDefault="00BA0E35" w:rsidP="00BA0E35">
      <w:pPr>
        <w:rPr>
          <w:rFonts w:ascii="Cambria" w:hAnsi="Cambria"/>
        </w:rPr>
      </w:pPr>
      <w:r w:rsidRPr="005932D0">
        <w:rPr>
          <w:rFonts w:ascii="Cambria" w:hAnsi="Cambria"/>
        </w:rPr>
        <w:t>Rate is a time-based measurement, meaning it is constantly changing as a reaction proceeds.</w:t>
      </w:r>
      <w:r w:rsidR="009F19B1" w:rsidRPr="005932D0">
        <w:rPr>
          <w:rFonts w:ascii="Cambria" w:hAnsi="Cambria"/>
        </w:rPr>
        <w:t xml:space="preserve"> </w:t>
      </w:r>
      <w:ins w:id="38" w:author="Neal Abrams" w:date="2015-07-14T22:14:00Z">
        <w:r w:rsidR="0082022B">
          <w:rPr>
            <w:rFonts w:ascii="Cambria" w:hAnsi="Cambria"/>
          </w:rPr>
          <w:t xml:space="preserve">This can be represented using a differential rate law, expressing the </w:t>
        </w:r>
      </w:ins>
      <w:ins w:id="39" w:author="Neal Abrams" w:date="2015-07-14T22:15:00Z">
        <w:r w:rsidR="0082022B">
          <w:rPr>
            <w:rFonts w:ascii="Cambria" w:hAnsi="Cambria"/>
          </w:rPr>
          <w:t>change</w:t>
        </w:r>
      </w:ins>
      <w:ins w:id="40" w:author="Neal Abrams" w:date="2015-07-14T22:14:00Z">
        <w:r w:rsidR="0082022B">
          <w:rPr>
            <w:rFonts w:ascii="Cambria" w:hAnsi="Cambria"/>
          </w:rPr>
          <w:t xml:space="preserve"> </w:t>
        </w:r>
      </w:ins>
      <w:ins w:id="41" w:author="Neal Abrams" w:date="2015-07-14T22:15:00Z">
        <w:r w:rsidR="0082022B">
          <w:rPr>
            <w:rFonts w:ascii="Cambria" w:hAnsi="Cambria"/>
          </w:rPr>
          <w:t xml:space="preserve">in concentration over a change in time. Experimentally, the differential rate law is difficult </w:t>
        </w:r>
      </w:ins>
      <w:ins w:id="42" w:author="Dennis McGonagle" w:date="2015-07-15T16:43:00Z">
        <w:r w:rsidR="00FD75EF">
          <w:rPr>
            <w:rFonts w:ascii="Cambria" w:hAnsi="Cambria"/>
          </w:rPr>
          <w:t xml:space="preserve">to </w:t>
        </w:r>
      </w:ins>
      <w:proofErr w:type="gramStart"/>
      <w:ins w:id="43" w:author="Neal Abrams" w:date="2015-07-14T22:15:00Z">
        <w:r w:rsidR="0082022B">
          <w:rPr>
            <w:rFonts w:ascii="Cambria" w:hAnsi="Cambria"/>
          </w:rPr>
          <w:t>use ,</w:t>
        </w:r>
        <w:proofErr w:type="gramEnd"/>
        <w:r w:rsidR="0082022B">
          <w:rPr>
            <w:rFonts w:ascii="Cambria" w:hAnsi="Cambria"/>
          </w:rPr>
          <w:t xml:space="preserve"> so </w:t>
        </w:r>
      </w:ins>
      <w:del w:id="44" w:author="Neal Abrams" w:date="2015-07-14T22:15:00Z">
        <w:r w:rsidR="00D76AC2" w:rsidRPr="005932D0" w:rsidDel="0082022B">
          <w:rPr>
            <w:rFonts w:ascii="Cambria" w:hAnsi="Cambria"/>
          </w:rPr>
          <w:delText>W</w:delText>
        </w:r>
        <w:r w:rsidR="009F19B1" w:rsidRPr="005932D0" w:rsidDel="0082022B">
          <w:rPr>
            <w:rFonts w:ascii="Cambria" w:hAnsi="Cambria"/>
          </w:rPr>
          <w:delText xml:space="preserve">e </w:delText>
        </w:r>
      </w:del>
      <w:ins w:id="45" w:author="Neal Abrams" w:date="2015-07-14T22:15:00Z">
        <w:r w:rsidR="0082022B">
          <w:rPr>
            <w:rFonts w:ascii="Cambria" w:hAnsi="Cambria"/>
          </w:rPr>
          <w:t>w</w:t>
        </w:r>
        <w:r w:rsidR="0082022B" w:rsidRPr="005932D0">
          <w:rPr>
            <w:rFonts w:ascii="Cambria" w:hAnsi="Cambria"/>
          </w:rPr>
          <w:t xml:space="preserve">e </w:t>
        </w:r>
      </w:ins>
      <w:r w:rsidR="009F19B1" w:rsidRPr="005932D0">
        <w:rPr>
          <w:rFonts w:ascii="Cambria" w:hAnsi="Cambria"/>
        </w:rPr>
        <w:t>can us</w:t>
      </w:r>
      <w:r w:rsidR="00D76AC2" w:rsidRPr="005932D0">
        <w:rPr>
          <w:rFonts w:ascii="Cambria" w:hAnsi="Cambria"/>
        </w:rPr>
        <w:t>e</w:t>
      </w:r>
      <w:r w:rsidR="009F19B1" w:rsidRPr="005932D0">
        <w:rPr>
          <w:rFonts w:ascii="Cambria" w:hAnsi="Cambria"/>
        </w:rPr>
        <w:t xml:space="preserve"> some calculus and represent the rate law </w:t>
      </w:r>
      <w:r w:rsidR="00D76AC2" w:rsidRPr="005932D0">
        <w:rPr>
          <w:rFonts w:ascii="Cambria" w:hAnsi="Cambria"/>
        </w:rPr>
        <w:t>as</w:t>
      </w:r>
      <w:r w:rsidR="009F19B1" w:rsidRPr="005932D0">
        <w:rPr>
          <w:rFonts w:ascii="Cambria" w:hAnsi="Cambria"/>
        </w:rPr>
        <w:t xml:space="preserve"> the </w:t>
      </w:r>
      <w:commentRangeStart w:id="46"/>
      <w:r w:rsidR="009F19B1" w:rsidRPr="005932D0">
        <w:rPr>
          <w:rFonts w:ascii="Cambria" w:hAnsi="Cambria"/>
        </w:rPr>
        <w:t>integrated rate law</w:t>
      </w:r>
      <w:commentRangeEnd w:id="46"/>
      <w:r w:rsidR="0089466F">
        <w:rPr>
          <w:rStyle w:val="CommentReference"/>
        </w:rPr>
        <w:commentReference w:id="46"/>
      </w:r>
      <w:ins w:id="47" w:author="Neal Abrams" w:date="2015-07-14T22:16:00Z">
        <w:r w:rsidR="0082022B">
          <w:rPr>
            <w:rFonts w:ascii="Cambria" w:hAnsi="Cambria"/>
          </w:rPr>
          <w:t xml:space="preserve"> by integrating the differential rate law. The integrated rate law represents the reaction concentrations at the start of the reaction and at a </w:t>
        </w:r>
        <w:r w:rsidR="0082022B">
          <w:rPr>
            <w:rFonts w:ascii="Cambria" w:hAnsi="Cambria"/>
          </w:rPr>
          <w:lastRenderedPageBreak/>
          <w:t xml:space="preserve">specified time interval. </w:t>
        </w:r>
      </w:ins>
      <w:del w:id="48" w:author="Neal Abrams" w:date="2015-07-14T22:16:00Z">
        <w:r w:rsidR="009F19B1" w:rsidRPr="005932D0" w:rsidDel="0082022B">
          <w:rPr>
            <w:rFonts w:ascii="Cambria" w:hAnsi="Cambria"/>
            <w:b/>
          </w:rPr>
          <w:delText>.</w:delText>
        </w:r>
      </w:del>
      <w:del w:id="49" w:author="Neal Abrams" w:date="2015-07-14T22:17:00Z">
        <w:r w:rsidR="009F19B1" w:rsidRPr="005932D0" w:rsidDel="0082022B">
          <w:rPr>
            <w:rFonts w:ascii="Cambria" w:hAnsi="Cambria"/>
            <w:b/>
          </w:rPr>
          <w:delText xml:space="preserve"> </w:delText>
        </w:r>
      </w:del>
      <w:r w:rsidR="009F19B1" w:rsidRPr="005932D0">
        <w:rPr>
          <w:rFonts w:ascii="Cambria" w:hAnsi="Cambria"/>
        </w:rPr>
        <w:t xml:space="preserve">A table of </w:t>
      </w:r>
      <w:r w:rsidR="00D76AC2" w:rsidRPr="005932D0">
        <w:rPr>
          <w:rFonts w:ascii="Cambria" w:hAnsi="Cambria"/>
        </w:rPr>
        <w:t xml:space="preserve">order, </w:t>
      </w:r>
      <w:r w:rsidR="009F19B1" w:rsidRPr="005932D0">
        <w:rPr>
          <w:rFonts w:ascii="Cambria" w:hAnsi="Cambria"/>
        </w:rPr>
        <w:t>rate law, and integrated</w:t>
      </w:r>
      <w:r w:rsidR="00D76AC2" w:rsidRPr="005932D0">
        <w:rPr>
          <w:rFonts w:ascii="Cambria" w:hAnsi="Cambria"/>
        </w:rPr>
        <w:t xml:space="preserve"> rate law</w:t>
      </w:r>
      <w:r w:rsidR="009F19B1" w:rsidRPr="005932D0">
        <w:rPr>
          <w:rFonts w:ascii="Cambria" w:hAnsi="Cambria"/>
        </w:rPr>
        <w:t xml:space="preserve"> is shown below</w:t>
      </w:r>
      <w:r w:rsidR="00336A60" w:rsidRPr="005932D0">
        <w:rPr>
          <w:rFonts w:ascii="Cambria" w:hAnsi="Cambria"/>
        </w:rPr>
        <w:t xml:space="preserve"> (</w:t>
      </w:r>
      <w:ins w:id="50" w:author="JoVE JoVE" w:date="2015-07-10T09:06:00Z">
        <w:r w:rsidR="005932D0">
          <w:rPr>
            <w:rFonts w:ascii="Cambria" w:hAnsi="Cambria"/>
            <w:b/>
          </w:rPr>
          <w:t>T</w:t>
        </w:r>
      </w:ins>
      <w:del w:id="51" w:author="JoVE JoVE" w:date="2015-07-10T09:06:00Z">
        <w:r w:rsidR="00336A60" w:rsidRPr="005932D0" w:rsidDel="005932D0">
          <w:rPr>
            <w:rFonts w:ascii="Cambria" w:hAnsi="Cambria"/>
            <w:b/>
          </w:rPr>
          <w:delText>t</w:delText>
        </w:r>
      </w:del>
      <w:r w:rsidR="00336A60" w:rsidRPr="005932D0">
        <w:rPr>
          <w:rFonts w:ascii="Cambria" w:hAnsi="Cambria"/>
          <w:b/>
        </w:rPr>
        <w:t>able 1)</w:t>
      </w:r>
      <w:r w:rsidR="009F19B1" w:rsidRPr="005932D0">
        <w:rPr>
          <w:rFonts w:ascii="Cambria" w:hAnsi="Cambria"/>
        </w:rPr>
        <w:t>:</w:t>
      </w:r>
    </w:p>
    <w:p w14:paraId="07A156EF" w14:textId="77777777" w:rsidR="009F19B1" w:rsidRPr="005932D0" w:rsidRDefault="009F19B1" w:rsidP="00BA0E35">
      <w:pPr>
        <w:rPr>
          <w:rFonts w:ascii="Cambria" w:hAnsi="Cambria"/>
        </w:rPr>
      </w:pPr>
    </w:p>
    <w:p w14:paraId="5390B8C8" w14:textId="54106756" w:rsidR="00BA0E35" w:rsidRPr="005932D0" w:rsidRDefault="002D6766" w:rsidP="00BA0E35">
      <w:pPr>
        <w:rPr>
          <w:rFonts w:ascii="Cambria" w:hAnsi="Cambria"/>
        </w:rPr>
      </w:pPr>
      <w:ins w:id="52" w:author="Neal Abrams" w:date="2015-07-14T22:18:00Z">
        <w:r>
          <w:rPr>
            <w:rFonts w:ascii="Cambria" w:hAnsi="Cambria"/>
          </w:rPr>
          <w:t xml:space="preserve">Each </w:t>
        </w:r>
      </w:ins>
      <w:ins w:id="53" w:author="Neal Abrams" w:date="2015-07-14T22:19:00Z">
        <w:r>
          <w:rPr>
            <w:rFonts w:ascii="Cambria" w:hAnsi="Cambria"/>
          </w:rPr>
          <w:t>order</w:t>
        </w:r>
      </w:ins>
      <w:ins w:id="54" w:author="Neal Abrams" w:date="2015-07-14T22:18:00Z">
        <w:r>
          <w:rPr>
            <w:rFonts w:ascii="Cambria" w:hAnsi="Cambria"/>
          </w:rPr>
          <w:t xml:space="preserve"> explains the </w:t>
        </w:r>
      </w:ins>
      <w:ins w:id="55" w:author="Neal Abrams" w:date="2015-07-14T22:19:00Z">
        <w:r>
          <w:rPr>
            <w:rFonts w:ascii="Cambria" w:hAnsi="Cambria"/>
          </w:rPr>
          <w:t>dependence</w:t>
        </w:r>
      </w:ins>
      <w:ins w:id="56" w:author="Neal Abrams" w:date="2015-07-14T22:18:00Z">
        <w:r>
          <w:rPr>
            <w:rFonts w:ascii="Cambria" w:hAnsi="Cambria"/>
          </w:rPr>
          <w:t xml:space="preserve"> </w:t>
        </w:r>
      </w:ins>
      <w:ins w:id="57" w:author="Neal Abrams" w:date="2015-07-14T22:19:00Z">
        <w:r>
          <w:rPr>
            <w:rFonts w:ascii="Cambria" w:hAnsi="Cambria"/>
          </w:rPr>
          <w:t>o</w:t>
        </w:r>
      </w:ins>
      <w:ins w:id="58" w:author="Neal Abrams" w:date="2015-07-14T22:24:00Z">
        <w:r>
          <w:rPr>
            <w:rFonts w:ascii="Cambria" w:hAnsi="Cambria"/>
          </w:rPr>
          <w:t>f</w:t>
        </w:r>
      </w:ins>
      <w:ins w:id="59" w:author="Neal Abrams" w:date="2015-07-14T22:19:00Z">
        <w:r>
          <w:rPr>
            <w:rFonts w:ascii="Cambria" w:hAnsi="Cambria"/>
          </w:rPr>
          <w:t xml:space="preserve"> </w:t>
        </w:r>
      </w:ins>
      <w:ins w:id="60" w:author="Neal Abrams" w:date="2015-07-14T22:20:00Z">
        <w:r>
          <w:rPr>
            <w:rFonts w:ascii="Cambria" w:hAnsi="Cambria"/>
          </w:rPr>
          <w:t xml:space="preserve">reactant </w:t>
        </w:r>
      </w:ins>
      <w:ins w:id="61" w:author="Neal Abrams" w:date="2015-07-14T22:19:00Z">
        <w:r>
          <w:rPr>
            <w:rFonts w:ascii="Cambria" w:hAnsi="Cambria"/>
          </w:rPr>
          <w:t xml:space="preserve">concentration </w:t>
        </w:r>
      </w:ins>
      <w:ins w:id="62" w:author="Neal Abrams" w:date="2015-07-14T22:24:00Z">
        <w:r>
          <w:rPr>
            <w:rFonts w:ascii="Cambria" w:hAnsi="Cambria"/>
          </w:rPr>
          <w:t>on</w:t>
        </w:r>
      </w:ins>
      <w:ins w:id="63" w:author="Neal Abrams" w:date="2015-07-14T22:19:00Z">
        <w:r>
          <w:rPr>
            <w:rFonts w:ascii="Cambria" w:hAnsi="Cambria"/>
          </w:rPr>
          <w:t xml:space="preserve"> reaction rate.</w:t>
        </w:r>
      </w:ins>
      <w:ins w:id="64" w:author="Neal Abrams" w:date="2015-07-14T22:20:00Z">
        <w:r>
          <w:rPr>
            <w:rFonts w:ascii="Cambria" w:hAnsi="Cambria"/>
          </w:rPr>
          <w:t xml:space="preserve"> For example, a zeroth order rate law, rate = </w:t>
        </w:r>
      </w:ins>
      <w:ins w:id="65" w:author="Neal Abrams" w:date="2015-07-14T22:21:00Z">
        <w:r w:rsidRPr="00FD75EF">
          <w:rPr>
            <w:rFonts w:ascii="Cambria" w:hAnsi="Cambria"/>
            <w:i/>
          </w:rPr>
          <w:t>k</w:t>
        </w:r>
        <w:r>
          <w:rPr>
            <w:rFonts w:ascii="Cambria" w:hAnsi="Cambria"/>
          </w:rPr>
          <w:t xml:space="preserve">, indicates that the rate is only </w:t>
        </w:r>
      </w:ins>
      <w:ins w:id="66" w:author="Neal Abrams" w:date="2015-07-14T22:25:00Z">
        <w:r>
          <w:rPr>
            <w:rFonts w:ascii="Cambria" w:hAnsi="Cambria"/>
          </w:rPr>
          <w:t>dependent</w:t>
        </w:r>
      </w:ins>
      <w:ins w:id="67" w:author="Neal Abrams" w:date="2015-07-14T22:21:00Z">
        <w:r>
          <w:rPr>
            <w:rFonts w:ascii="Cambria" w:hAnsi="Cambria"/>
          </w:rPr>
          <w:t xml:space="preserve"> on the rate constant, not on reactant concentration. This is common in catalytic reactions where the catalyst is a solid and </w:t>
        </w:r>
      </w:ins>
      <w:ins w:id="68" w:author="Neal Abrams" w:date="2015-07-14T22:22:00Z">
        <w:r>
          <w:rPr>
            <w:rFonts w:ascii="Cambria" w:hAnsi="Cambria"/>
          </w:rPr>
          <w:t xml:space="preserve">the surface area does not change </w:t>
        </w:r>
      </w:ins>
      <w:ins w:id="69" w:author="Neal Abrams" w:date="2015-07-14T22:21:00Z">
        <w:r>
          <w:rPr>
            <w:rFonts w:ascii="Cambria" w:hAnsi="Cambria"/>
          </w:rPr>
          <w:t xml:space="preserve">during the </w:t>
        </w:r>
      </w:ins>
      <w:ins w:id="70" w:author="Neal Abrams" w:date="2015-07-14T22:22:00Z">
        <w:r>
          <w:rPr>
            <w:rFonts w:ascii="Cambria" w:hAnsi="Cambria"/>
          </w:rPr>
          <w:t>reaction. A 1</w:t>
        </w:r>
        <w:r w:rsidRPr="00FD75EF">
          <w:rPr>
            <w:rFonts w:ascii="Cambria" w:hAnsi="Cambria"/>
            <w:vertAlign w:val="superscript"/>
          </w:rPr>
          <w:t>st</w:t>
        </w:r>
        <w:r>
          <w:rPr>
            <w:rFonts w:ascii="Cambria" w:hAnsi="Cambria"/>
          </w:rPr>
          <w:t xml:space="preserve"> order rate law shows that the rate is dependent on </w:t>
        </w:r>
      </w:ins>
      <w:ins w:id="71" w:author="Dennis McGonagle" w:date="2015-07-15T16:45:00Z">
        <w:r w:rsidR="00FD75EF">
          <w:rPr>
            <w:rFonts w:ascii="Cambria" w:hAnsi="Cambria"/>
          </w:rPr>
          <w:t xml:space="preserve">the </w:t>
        </w:r>
      </w:ins>
      <w:ins w:id="72" w:author="Neal Abrams" w:date="2015-07-14T22:22:00Z">
        <w:r>
          <w:rPr>
            <w:rFonts w:ascii="Cambria" w:hAnsi="Cambria"/>
          </w:rPr>
          <w:t>concentration of one reactant, though other reactants may be present.</w:t>
        </w:r>
      </w:ins>
      <w:ins w:id="73" w:author="Neal Abrams" w:date="2015-07-14T22:23:00Z">
        <w:r>
          <w:rPr>
            <w:rFonts w:ascii="Cambria" w:hAnsi="Cambria"/>
          </w:rPr>
          <w:t xml:space="preserve"> A 2</w:t>
        </w:r>
        <w:r w:rsidRPr="00FD75EF">
          <w:rPr>
            <w:rFonts w:ascii="Cambria" w:hAnsi="Cambria"/>
            <w:vertAlign w:val="superscript"/>
          </w:rPr>
          <w:t>nd</w:t>
        </w:r>
        <w:r>
          <w:rPr>
            <w:rFonts w:ascii="Cambria" w:hAnsi="Cambria"/>
          </w:rPr>
          <w:t xml:space="preserve"> order rate law indicates that the rate is dependent on the concentration of two reactants in the reaction. Those </w:t>
        </w:r>
      </w:ins>
      <w:ins w:id="74" w:author="Neal Abrams" w:date="2015-07-14T22:25:00Z">
        <w:r>
          <w:rPr>
            <w:rFonts w:ascii="Cambria" w:hAnsi="Cambria"/>
          </w:rPr>
          <w:t>reactants</w:t>
        </w:r>
      </w:ins>
      <w:ins w:id="75" w:author="Neal Abrams" w:date="2015-07-14T22:23:00Z">
        <w:r>
          <w:rPr>
            <w:rFonts w:ascii="Cambria" w:hAnsi="Cambria"/>
          </w:rPr>
          <w:t xml:space="preserve"> can be the same, i.e. rate = </w:t>
        </w:r>
        <w:proofErr w:type="gramStart"/>
        <w:r>
          <w:rPr>
            <w:rFonts w:ascii="Cambria" w:hAnsi="Cambria"/>
            <w:i/>
          </w:rPr>
          <w:t>k</w:t>
        </w:r>
        <w:r>
          <w:rPr>
            <w:rFonts w:ascii="Cambria" w:hAnsi="Cambria"/>
          </w:rPr>
          <w:t>[</w:t>
        </w:r>
        <w:proofErr w:type="gramEnd"/>
        <w:r>
          <w:rPr>
            <w:rFonts w:ascii="Cambria" w:hAnsi="Cambria"/>
          </w:rPr>
          <w:t>A]</w:t>
        </w:r>
        <w:r w:rsidRPr="00FD75EF">
          <w:rPr>
            <w:rFonts w:ascii="Cambria" w:hAnsi="Cambria"/>
            <w:vertAlign w:val="superscript"/>
          </w:rPr>
          <w:t>2</w:t>
        </w:r>
        <w:r>
          <w:rPr>
            <w:rFonts w:ascii="Cambria" w:hAnsi="Cambria"/>
          </w:rPr>
          <w:t xml:space="preserve">, or different, </w:t>
        </w:r>
      </w:ins>
      <w:ins w:id="76" w:author="Neal Abrams" w:date="2015-07-14T22:24:00Z">
        <w:r>
          <w:rPr>
            <w:rFonts w:ascii="Cambria" w:hAnsi="Cambria"/>
          </w:rPr>
          <w:t xml:space="preserve">rate = </w:t>
        </w:r>
        <w:r>
          <w:rPr>
            <w:rFonts w:ascii="Cambria" w:hAnsi="Cambria"/>
            <w:i/>
          </w:rPr>
          <w:t>k</w:t>
        </w:r>
        <w:r>
          <w:rPr>
            <w:rFonts w:ascii="Cambria" w:hAnsi="Cambria"/>
          </w:rPr>
          <w:t>[A][B].</w:t>
        </w:r>
      </w:ins>
      <w:ins w:id="77" w:author="Neal Abrams" w:date="2015-07-14T22:27:00Z">
        <w:r>
          <w:rPr>
            <w:rFonts w:ascii="Cambria" w:hAnsi="Cambria"/>
          </w:rPr>
          <w:t xml:space="preserve"> Since two concentrations are constantly changing, s</w:t>
        </w:r>
      </w:ins>
      <w:ins w:id="78" w:author="Neal Abrams" w:date="2015-07-14T22:24:00Z">
        <w:r>
          <w:rPr>
            <w:rFonts w:ascii="Cambria" w:hAnsi="Cambria"/>
          </w:rPr>
          <w:t xml:space="preserve">econd order rate constants </w:t>
        </w:r>
      </w:ins>
      <w:ins w:id="79" w:author="Neal Abrams" w:date="2015-07-14T22:27:00Z">
        <w:r>
          <w:rPr>
            <w:rFonts w:ascii="Cambria" w:hAnsi="Cambria"/>
          </w:rPr>
          <w:t>can</w:t>
        </w:r>
      </w:ins>
      <w:ins w:id="80" w:author="Neal Abrams" w:date="2015-07-14T22:24:00Z">
        <w:r>
          <w:rPr>
            <w:rFonts w:ascii="Cambria" w:hAnsi="Cambria"/>
          </w:rPr>
          <w:t xml:space="preserve"> </w:t>
        </w:r>
      </w:ins>
      <w:ins w:id="81" w:author="Neal Abrams" w:date="2015-07-14T22:27:00Z">
        <w:r>
          <w:rPr>
            <w:rFonts w:ascii="Cambria" w:hAnsi="Cambria"/>
          </w:rPr>
          <w:t xml:space="preserve">be difficult to </w:t>
        </w:r>
      </w:ins>
      <w:ins w:id="82" w:author="Neal Abrams" w:date="2015-07-14T22:28:00Z">
        <w:r w:rsidR="00DE45B9">
          <w:rPr>
            <w:rFonts w:ascii="Cambria" w:hAnsi="Cambria"/>
          </w:rPr>
          <w:t>measure</w:t>
        </w:r>
      </w:ins>
      <w:ins w:id="83" w:author="Neal Abrams" w:date="2015-07-14T22:27:00Z">
        <w:r w:rsidR="00DE45B9">
          <w:rPr>
            <w:rFonts w:ascii="Cambria" w:hAnsi="Cambria"/>
          </w:rPr>
          <w:t xml:space="preserve"> in the lab</w:t>
        </w:r>
      </w:ins>
      <w:ins w:id="84" w:author="Neal Abrams" w:date="2015-07-14T22:28:00Z">
        <w:r w:rsidR="00DE45B9">
          <w:rPr>
            <w:rFonts w:ascii="Cambria" w:hAnsi="Cambria"/>
          </w:rPr>
          <w:t>.</w:t>
        </w:r>
      </w:ins>
      <w:ins w:id="85" w:author="Neal Abrams" w:date="2015-07-14T22:27:00Z">
        <w:r>
          <w:rPr>
            <w:rFonts w:ascii="Cambria" w:hAnsi="Cambria"/>
          </w:rPr>
          <w:t xml:space="preserve"> </w:t>
        </w:r>
      </w:ins>
      <w:ins w:id="86" w:author="Neal Abrams" w:date="2015-07-14T22:28:00Z">
        <w:r w:rsidR="00DE45B9">
          <w:rPr>
            <w:rFonts w:ascii="Cambria" w:hAnsi="Cambria"/>
          </w:rPr>
          <w:t xml:space="preserve">Regardless of the order, </w:t>
        </w:r>
      </w:ins>
      <w:del w:id="87" w:author="Neal Abrams" w:date="2015-07-14T22:28:00Z">
        <w:r w:rsidR="009F19B1" w:rsidRPr="005932D0" w:rsidDel="00DE45B9">
          <w:rPr>
            <w:rFonts w:ascii="Cambria" w:hAnsi="Cambria"/>
          </w:rPr>
          <w:delText xml:space="preserve">Using </w:delText>
        </w:r>
      </w:del>
      <w:ins w:id="88" w:author="Neal Abrams" w:date="2015-07-14T22:28:00Z">
        <w:r w:rsidR="00DE45B9">
          <w:rPr>
            <w:rFonts w:ascii="Cambria" w:hAnsi="Cambria"/>
          </w:rPr>
          <w:t>u</w:t>
        </w:r>
        <w:r w:rsidR="00DE45B9" w:rsidRPr="005932D0">
          <w:rPr>
            <w:rFonts w:ascii="Cambria" w:hAnsi="Cambria"/>
          </w:rPr>
          <w:t xml:space="preserve">sing </w:t>
        </w:r>
      </w:ins>
      <w:r w:rsidR="009F19B1" w:rsidRPr="005932D0">
        <w:rPr>
          <w:rFonts w:ascii="Cambria" w:hAnsi="Cambria"/>
        </w:rPr>
        <w:t xml:space="preserve">the integrated rate law simplifies data analysis by allowing </w:t>
      </w:r>
      <w:r w:rsidR="00336A60" w:rsidRPr="005932D0">
        <w:rPr>
          <w:rFonts w:ascii="Cambria" w:hAnsi="Cambria"/>
        </w:rPr>
        <w:t>for</w:t>
      </w:r>
      <w:r w:rsidR="009F19B1" w:rsidRPr="005932D0">
        <w:rPr>
          <w:rFonts w:ascii="Cambria" w:hAnsi="Cambria"/>
        </w:rPr>
        <w:t xml:space="preserve"> </w:t>
      </w:r>
      <w:r w:rsidR="00336A60" w:rsidRPr="005932D0">
        <w:rPr>
          <w:rFonts w:ascii="Cambria" w:hAnsi="Cambria"/>
        </w:rPr>
        <w:t>data plotting</w:t>
      </w:r>
      <w:r w:rsidR="009F19B1" w:rsidRPr="005932D0">
        <w:rPr>
          <w:rFonts w:ascii="Cambria" w:hAnsi="Cambria"/>
        </w:rPr>
        <w:t xml:space="preserve"> and apply</w:t>
      </w:r>
      <w:r w:rsidR="00336A60" w:rsidRPr="005932D0">
        <w:rPr>
          <w:rFonts w:ascii="Cambria" w:hAnsi="Cambria"/>
        </w:rPr>
        <w:t>ing</w:t>
      </w:r>
      <w:r w:rsidR="009F19B1" w:rsidRPr="005932D0">
        <w:rPr>
          <w:rFonts w:ascii="Cambria" w:hAnsi="Cambria"/>
        </w:rPr>
        <w:t xml:space="preserve"> a linear equation to fit the data. Since only </w:t>
      </w:r>
      <w:commentRangeStart w:id="89"/>
      <w:r w:rsidR="009F19B1" w:rsidRPr="005932D0">
        <w:rPr>
          <w:rFonts w:ascii="Cambria" w:hAnsi="Cambria"/>
        </w:rPr>
        <w:t xml:space="preserve">one integrated rate law </w:t>
      </w:r>
      <w:commentRangeEnd w:id="89"/>
      <w:r w:rsidR="00295D3E">
        <w:rPr>
          <w:rStyle w:val="CommentReference"/>
        </w:rPr>
        <w:commentReference w:id="89"/>
      </w:r>
      <w:r w:rsidR="009F19B1" w:rsidRPr="005932D0">
        <w:rPr>
          <w:rFonts w:ascii="Cambria" w:hAnsi="Cambria"/>
        </w:rPr>
        <w:t>will fit the data, a reaction’s rate constant and reaction order</w:t>
      </w:r>
      <w:r w:rsidR="00336A60" w:rsidRPr="005932D0">
        <w:rPr>
          <w:rFonts w:ascii="Cambria" w:hAnsi="Cambria"/>
        </w:rPr>
        <w:t xml:space="preserve"> can be immediately identified</w:t>
      </w:r>
      <w:r w:rsidR="009F19B1" w:rsidRPr="005932D0">
        <w:rPr>
          <w:rFonts w:ascii="Cambria" w:hAnsi="Cambria"/>
        </w:rPr>
        <w:t xml:space="preserve">. </w:t>
      </w:r>
    </w:p>
    <w:p w14:paraId="720DC611" w14:textId="77777777" w:rsidR="000223D9" w:rsidRPr="005932D0" w:rsidRDefault="000223D9" w:rsidP="00BA0E35">
      <w:pPr>
        <w:rPr>
          <w:rFonts w:ascii="Cambria" w:hAnsi="Cambria"/>
        </w:rPr>
      </w:pPr>
    </w:p>
    <w:p w14:paraId="15746C38" w14:textId="77777777" w:rsidR="000223D9" w:rsidRPr="005932D0" w:rsidRDefault="000223D9" w:rsidP="00BA0E35">
      <w:pPr>
        <w:rPr>
          <w:rFonts w:ascii="Cambria" w:hAnsi="Cambria"/>
          <w:b/>
        </w:rPr>
      </w:pPr>
      <w:r w:rsidRPr="005932D0">
        <w:rPr>
          <w:rFonts w:ascii="Cambria" w:hAnsi="Cambria"/>
          <w:b/>
        </w:rPr>
        <w:t>A kinetics experiment</w:t>
      </w:r>
    </w:p>
    <w:p w14:paraId="2E686581" w14:textId="47FA6BCA" w:rsidR="000223D9" w:rsidRPr="005932D0" w:rsidRDefault="000223D9" w:rsidP="00BA0E35">
      <w:pPr>
        <w:rPr>
          <w:rFonts w:ascii="Cambria" w:hAnsi="Cambria"/>
        </w:rPr>
      </w:pPr>
      <w:r w:rsidRPr="005932D0">
        <w:rPr>
          <w:rFonts w:ascii="Cambria" w:hAnsi="Cambria"/>
        </w:rPr>
        <w:t>Determining the rate law begins with setting up a kinetics experiment</w:t>
      </w:r>
      <w:r w:rsidR="00D76AC2" w:rsidRPr="005932D0">
        <w:rPr>
          <w:rFonts w:ascii="Cambria" w:hAnsi="Cambria"/>
        </w:rPr>
        <w:t xml:space="preserve"> for the chemical reaction</w:t>
      </w:r>
      <w:r w:rsidRPr="005932D0">
        <w:rPr>
          <w:rFonts w:ascii="Cambria" w:hAnsi="Cambria"/>
        </w:rPr>
        <w:t xml:space="preserve">. A kinetics experiment is carefully controlled so that measurements are made in timed intervals in order to determine the change in concentration of a species over time. That species can either be a reactant (decreasing concentration </w:t>
      </w:r>
      <w:r w:rsidR="00D8005D" w:rsidRPr="005932D0">
        <w:rPr>
          <w:rFonts w:ascii="Cambria" w:hAnsi="Cambria"/>
        </w:rPr>
        <w:t>w</w:t>
      </w:r>
      <w:r w:rsidRPr="005932D0">
        <w:rPr>
          <w:rFonts w:ascii="Cambria" w:hAnsi="Cambria"/>
        </w:rPr>
        <w:t xml:space="preserve">ith </w:t>
      </w:r>
      <w:r w:rsidR="00B568E2" w:rsidRPr="005932D0">
        <w:rPr>
          <w:rFonts w:ascii="Cambria" w:hAnsi="Cambria"/>
        </w:rPr>
        <w:t>time) or a product (increasing concentration</w:t>
      </w:r>
      <w:r w:rsidRPr="005932D0">
        <w:rPr>
          <w:rFonts w:ascii="Cambria" w:hAnsi="Cambria"/>
        </w:rPr>
        <w:t xml:space="preserve"> with time). If multiple reactants are involved, it is </w:t>
      </w:r>
      <w:del w:id="90" w:author="JoVE JoVE" w:date="2015-07-10T11:06:00Z">
        <w:r w:rsidRPr="005932D0" w:rsidDel="002E5CA0">
          <w:rPr>
            <w:rFonts w:ascii="Cambria" w:hAnsi="Cambria"/>
          </w:rPr>
          <w:delText xml:space="preserve">is </w:delText>
        </w:r>
      </w:del>
      <w:r w:rsidRPr="005932D0">
        <w:rPr>
          <w:rFonts w:ascii="Cambria" w:hAnsi="Cambria"/>
        </w:rPr>
        <w:t>also very important that the concentration of only one reactant changes</w:t>
      </w:r>
      <w:r w:rsidR="00B568E2" w:rsidRPr="005932D0">
        <w:rPr>
          <w:rFonts w:ascii="Cambria" w:hAnsi="Cambria"/>
        </w:rPr>
        <w:t xml:space="preserve"> with</w:t>
      </w:r>
      <w:r w:rsidRPr="005932D0">
        <w:rPr>
          <w:rFonts w:ascii="Cambria" w:hAnsi="Cambria"/>
        </w:rPr>
        <w:t xml:space="preserve"> time. </w:t>
      </w:r>
      <w:r w:rsidR="00B568E2" w:rsidRPr="005932D0">
        <w:rPr>
          <w:rFonts w:ascii="Cambria" w:hAnsi="Cambria"/>
        </w:rPr>
        <w:t>Increasing the concentration of the other reactants much higher than the reactant being studied makes it</w:t>
      </w:r>
      <w:r w:rsidRPr="005932D0">
        <w:rPr>
          <w:rFonts w:ascii="Cambria" w:hAnsi="Cambria"/>
        </w:rPr>
        <w:t xml:space="preserve"> appear</w:t>
      </w:r>
      <w:r w:rsidR="00D8005D" w:rsidRPr="005932D0">
        <w:rPr>
          <w:rFonts w:ascii="Cambria" w:hAnsi="Cambria"/>
        </w:rPr>
        <w:t xml:space="preserve"> that the concentration of only one reactant changes </w:t>
      </w:r>
      <w:r w:rsidR="00B568E2" w:rsidRPr="005932D0">
        <w:rPr>
          <w:rFonts w:ascii="Cambria" w:hAnsi="Cambria"/>
        </w:rPr>
        <w:t>during</w:t>
      </w:r>
      <w:r w:rsidRPr="005932D0">
        <w:rPr>
          <w:rFonts w:ascii="Cambria" w:hAnsi="Cambria"/>
        </w:rPr>
        <w:t xml:space="preserve"> the experiment.</w:t>
      </w:r>
      <w:r w:rsidR="00016C14" w:rsidRPr="005932D0">
        <w:rPr>
          <w:rFonts w:ascii="Cambria" w:hAnsi="Cambria"/>
        </w:rPr>
        <w:t xml:space="preserve"> </w:t>
      </w:r>
    </w:p>
    <w:p w14:paraId="7ADADEF5" w14:textId="77777777" w:rsidR="00016C14" w:rsidRPr="005932D0" w:rsidRDefault="00016C14" w:rsidP="00BA0E35">
      <w:pPr>
        <w:rPr>
          <w:rFonts w:ascii="Cambria" w:hAnsi="Cambria"/>
        </w:rPr>
      </w:pPr>
    </w:p>
    <w:p w14:paraId="0B7F86D5" w14:textId="1508B243" w:rsidR="00016C14" w:rsidRPr="005932D0" w:rsidRDefault="00016C14" w:rsidP="00BA0E35">
      <w:pPr>
        <w:rPr>
          <w:rFonts w:ascii="Cambria" w:hAnsi="Cambria"/>
        </w:rPr>
      </w:pPr>
      <w:r w:rsidRPr="005932D0">
        <w:rPr>
          <w:rFonts w:ascii="Cambria" w:hAnsi="Cambria"/>
        </w:rPr>
        <w:t>In this experiment, the catalytic decomposition of hydrogen peroxide over a platinum catalyst</w:t>
      </w:r>
      <w:r w:rsidR="00336A60" w:rsidRPr="005932D0">
        <w:rPr>
          <w:rFonts w:ascii="Cambria" w:hAnsi="Cambria"/>
        </w:rPr>
        <w:t xml:space="preserve"> is explored</w:t>
      </w:r>
      <w:r w:rsidRPr="005932D0">
        <w:rPr>
          <w:rFonts w:ascii="Cambria" w:hAnsi="Cambria"/>
        </w:rPr>
        <w:t>.</w:t>
      </w:r>
      <w:r w:rsidR="00661DF5" w:rsidRPr="005932D0">
        <w:rPr>
          <w:rStyle w:val="EndnoteReference"/>
          <w:rFonts w:ascii="Cambria" w:hAnsi="Cambria"/>
        </w:rPr>
        <w:endnoteReference w:id="1"/>
      </w:r>
      <w:r w:rsidR="00923566" w:rsidRPr="005932D0">
        <w:rPr>
          <w:rFonts w:ascii="Cambria" w:hAnsi="Cambria"/>
        </w:rPr>
        <w:t xml:space="preserve"> Since the platinum is a catalyst, only one species is involved which decomposes into two products according to the reaction below:</w:t>
      </w:r>
    </w:p>
    <w:p w14:paraId="3C59359E" w14:textId="18E81F52" w:rsidR="00923566" w:rsidRPr="005932D0" w:rsidRDefault="00923566" w:rsidP="00923566">
      <w:pPr>
        <w:jc w:val="center"/>
        <w:rPr>
          <w:rFonts w:ascii="Cambria" w:hAnsi="Cambria"/>
        </w:rPr>
      </w:pPr>
      <w:proofErr w:type="gramStart"/>
      <w:r w:rsidRPr="005932D0">
        <w:rPr>
          <w:rFonts w:ascii="Cambria" w:hAnsi="Cambria"/>
        </w:rPr>
        <w:t>2H</w:t>
      </w:r>
      <w:r w:rsidRPr="005932D0">
        <w:rPr>
          <w:rFonts w:ascii="Cambria" w:hAnsi="Cambria"/>
          <w:vertAlign w:val="subscript"/>
        </w:rPr>
        <w:t>2</w:t>
      </w:r>
      <w:r w:rsidRPr="005932D0">
        <w:rPr>
          <w:rFonts w:ascii="Cambria" w:hAnsi="Cambria"/>
        </w:rPr>
        <w:t>O</w:t>
      </w:r>
      <w:r w:rsidRPr="005932D0">
        <w:rPr>
          <w:rFonts w:ascii="Cambria" w:hAnsi="Cambria"/>
          <w:vertAlign w:val="subscript"/>
        </w:rPr>
        <w:t>2</w:t>
      </w:r>
      <w:r w:rsidRPr="005932D0">
        <w:rPr>
          <w:rFonts w:ascii="Cambria" w:hAnsi="Cambria"/>
          <w:i/>
        </w:rPr>
        <w:t>(</w:t>
      </w:r>
      <w:proofErr w:type="spellStart"/>
      <w:proofErr w:type="gramEnd"/>
      <w:r w:rsidRPr="005932D0">
        <w:rPr>
          <w:rFonts w:ascii="Cambria" w:hAnsi="Cambria"/>
          <w:i/>
        </w:rPr>
        <w:t>aq</w:t>
      </w:r>
      <w:proofErr w:type="spellEnd"/>
      <w:r w:rsidRPr="005932D0">
        <w:rPr>
          <w:rFonts w:ascii="Cambria" w:hAnsi="Cambria"/>
          <w:i/>
        </w:rPr>
        <w:t>)</w:t>
      </w:r>
      <w:r w:rsidRPr="005932D0">
        <w:rPr>
          <w:rFonts w:ascii="Cambria" w:hAnsi="Cambria"/>
        </w:rPr>
        <w:t xml:space="preserve"> </w:t>
      </w:r>
      <w:r w:rsidRPr="005932D0">
        <w:rPr>
          <w:rFonts w:ascii="Cambria" w:hAnsi="Cambria"/>
        </w:rPr>
        <w:sym w:font="Wingdings" w:char="F0E0"/>
      </w:r>
      <w:r w:rsidRPr="005932D0">
        <w:rPr>
          <w:rFonts w:ascii="Cambria" w:hAnsi="Cambria"/>
        </w:rPr>
        <w:t xml:space="preserve"> O</w:t>
      </w:r>
      <w:r w:rsidRPr="005932D0">
        <w:rPr>
          <w:rFonts w:ascii="Cambria" w:hAnsi="Cambria"/>
          <w:vertAlign w:val="subscript"/>
        </w:rPr>
        <w:t>2</w:t>
      </w:r>
      <w:r w:rsidRPr="005932D0">
        <w:rPr>
          <w:rFonts w:ascii="Cambria" w:hAnsi="Cambria"/>
          <w:i/>
        </w:rPr>
        <w:t>(g)</w:t>
      </w:r>
      <w:r w:rsidRPr="005932D0">
        <w:rPr>
          <w:rFonts w:ascii="Cambria" w:hAnsi="Cambria"/>
        </w:rPr>
        <w:t xml:space="preserve"> + 2H</w:t>
      </w:r>
      <w:r w:rsidRPr="005932D0">
        <w:rPr>
          <w:rFonts w:ascii="Cambria" w:hAnsi="Cambria"/>
          <w:vertAlign w:val="subscript"/>
        </w:rPr>
        <w:t>2</w:t>
      </w:r>
      <w:r w:rsidRPr="005932D0">
        <w:rPr>
          <w:rFonts w:ascii="Cambria" w:hAnsi="Cambria"/>
        </w:rPr>
        <w:t>O</w:t>
      </w:r>
      <w:r w:rsidRPr="005932D0">
        <w:rPr>
          <w:rFonts w:ascii="Cambria" w:hAnsi="Cambria"/>
          <w:i/>
        </w:rPr>
        <w:t>(l)</w:t>
      </w:r>
    </w:p>
    <w:p w14:paraId="0E5C3620" w14:textId="77777777" w:rsidR="00923566" w:rsidRPr="005932D0" w:rsidRDefault="00923566" w:rsidP="00923566">
      <w:pPr>
        <w:rPr>
          <w:rFonts w:ascii="Cambria" w:hAnsi="Cambria"/>
        </w:rPr>
      </w:pPr>
    </w:p>
    <w:p w14:paraId="3339F1DA" w14:textId="77326ECF" w:rsidR="00923566" w:rsidRPr="005932D0" w:rsidRDefault="00923566" w:rsidP="00923566">
      <w:pPr>
        <w:rPr>
          <w:rFonts w:ascii="Cambria" w:hAnsi="Cambria"/>
        </w:rPr>
      </w:pPr>
      <w:r w:rsidRPr="005932D0">
        <w:rPr>
          <w:rFonts w:ascii="Cambria" w:hAnsi="Cambria"/>
        </w:rPr>
        <w:t>Because one of the products, O</w:t>
      </w:r>
      <w:r w:rsidRPr="005932D0">
        <w:rPr>
          <w:rFonts w:ascii="Cambria" w:hAnsi="Cambria"/>
          <w:vertAlign w:val="subscript"/>
        </w:rPr>
        <w:t>2</w:t>
      </w:r>
      <w:r w:rsidRPr="005932D0">
        <w:rPr>
          <w:rFonts w:ascii="Cambria" w:hAnsi="Cambria"/>
        </w:rPr>
        <w:t>, is a gas, the increase in pressure of the system over time</w:t>
      </w:r>
      <w:r w:rsidR="0020281F" w:rsidRPr="005932D0">
        <w:rPr>
          <w:rFonts w:ascii="Cambria" w:hAnsi="Cambria"/>
        </w:rPr>
        <w:t xml:space="preserve"> </w:t>
      </w:r>
      <w:r w:rsidR="00D4094A" w:rsidRPr="005932D0">
        <w:rPr>
          <w:rFonts w:ascii="Cambria" w:hAnsi="Cambria"/>
        </w:rPr>
        <w:t xml:space="preserve">can be measured </w:t>
      </w:r>
      <w:r w:rsidR="0020281F" w:rsidRPr="005932D0">
        <w:rPr>
          <w:rFonts w:ascii="Cambria" w:hAnsi="Cambria"/>
        </w:rPr>
        <w:t xml:space="preserve">and the Ideal Gas Law (PV = </w:t>
      </w:r>
      <w:proofErr w:type="spellStart"/>
      <w:r w:rsidR="0020281F" w:rsidRPr="005932D0">
        <w:rPr>
          <w:rFonts w:ascii="Cambria" w:hAnsi="Cambria"/>
        </w:rPr>
        <w:t>nRT</w:t>
      </w:r>
      <w:proofErr w:type="spellEnd"/>
      <w:r w:rsidR="0020281F" w:rsidRPr="005932D0">
        <w:rPr>
          <w:rFonts w:ascii="Cambria" w:hAnsi="Cambria"/>
        </w:rPr>
        <w:t xml:space="preserve">) </w:t>
      </w:r>
      <w:r w:rsidR="00D4094A" w:rsidRPr="005932D0">
        <w:rPr>
          <w:rFonts w:ascii="Cambria" w:hAnsi="Cambria"/>
        </w:rPr>
        <w:t xml:space="preserve">used </w:t>
      </w:r>
      <w:r w:rsidR="0020281F" w:rsidRPr="005932D0">
        <w:rPr>
          <w:rFonts w:ascii="Cambria" w:hAnsi="Cambria"/>
        </w:rPr>
        <w:t>to relate pressure to moles</w:t>
      </w:r>
      <w:r w:rsidRPr="005932D0">
        <w:rPr>
          <w:rFonts w:ascii="Cambria" w:hAnsi="Cambria"/>
        </w:rPr>
        <w:t xml:space="preserve">. Once </w:t>
      </w:r>
      <w:r w:rsidR="00D4094A" w:rsidRPr="005932D0">
        <w:rPr>
          <w:rFonts w:ascii="Cambria" w:hAnsi="Cambria"/>
        </w:rPr>
        <w:t>that is done</w:t>
      </w:r>
      <w:r w:rsidRPr="005932D0">
        <w:rPr>
          <w:rFonts w:ascii="Cambria" w:hAnsi="Cambria"/>
        </w:rPr>
        <w:t xml:space="preserve"> for several different concentrations of the reactant, the reaction order and rate law</w:t>
      </w:r>
      <w:r w:rsidR="00D4094A" w:rsidRPr="005932D0">
        <w:rPr>
          <w:rFonts w:ascii="Cambria" w:hAnsi="Cambria"/>
        </w:rPr>
        <w:t xml:space="preserve"> can be solved</w:t>
      </w:r>
      <w:r w:rsidRPr="005932D0">
        <w:rPr>
          <w:rFonts w:ascii="Cambria" w:hAnsi="Cambria"/>
        </w:rPr>
        <w:t>.</w:t>
      </w:r>
    </w:p>
    <w:p w14:paraId="7790F6F1" w14:textId="77777777" w:rsidR="00923566" w:rsidRPr="005932D0" w:rsidRDefault="00923566" w:rsidP="00923566">
      <w:pPr>
        <w:rPr>
          <w:rFonts w:ascii="Cambria" w:hAnsi="Cambria"/>
        </w:rPr>
      </w:pPr>
    </w:p>
    <w:p w14:paraId="26B759D3" w14:textId="1AB916F6" w:rsidR="00D0001E" w:rsidRPr="005932D0" w:rsidRDefault="00D0001E" w:rsidP="00D0001E">
      <w:pPr>
        <w:pStyle w:val="Heading2"/>
        <w:rPr>
          <w:rFonts w:ascii="Cambria" w:hAnsi="Cambria"/>
        </w:rPr>
      </w:pPr>
      <w:r w:rsidRPr="005932D0">
        <w:rPr>
          <w:rFonts w:ascii="Cambria" w:hAnsi="Cambria"/>
        </w:rPr>
        <w:t>Procedure</w:t>
      </w:r>
    </w:p>
    <w:p w14:paraId="49B293B7" w14:textId="6D060BEE" w:rsidR="00D0001E" w:rsidRPr="005932D0" w:rsidRDefault="00D0001E" w:rsidP="00D0001E">
      <w:pPr>
        <w:pStyle w:val="ListParagraph"/>
        <w:numPr>
          <w:ilvl w:val="0"/>
          <w:numId w:val="1"/>
        </w:numPr>
        <w:rPr>
          <w:rFonts w:ascii="Cambria" w:hAnsi="Cambria"/>
        </w:rPr>
      </w:pPr>
      <w:r w:rsidRPr="005932D0">
        <w:rPr>
          <w:rFonts w:ascii="Cambria" w:hAnsi="Cambria"/>
        </w:rPr>
        <w:t>Preparing H</w:t>
      </w:r>
      <w:r w:rsidRPr="005932D0">
        <w:rPr>
          <w:rFonts w:ascii="Cambria" w:hAnsi="Cambria"/>
          <w:vertAlign w:val="subscript"/>
        </w:rPr>
        <w:t>2</w:t>
      </w:r>
      <w:r w:rsidRPr="005932D0">
        <w:rPr>
          <w:rFonts w:ascii="Cambria" w:hAnsi="Cambria"/>
        </w:rPr>
        <w:t>O</w:t>
      </w:r>
      <w:r w:rsidRPr="005932D0">
        <w:rPr>
          <w:rFonts w:ascii="Cambria" w:hAnsi="Cambria"/>
          <w:vertAlign w:val="subscript"/>
        </w:rPr>
        <w:t>2</w:t>
      </w:r>
      <w:r w:rsidRPr="005932D0">
        <w:rPr>
          <w:rFonts w:ascii="Cambria" w:hAnsi="Cambria"/>
        </w:rPr>
        <w:t xml:space="preserve"> </w:t>
      </w:r>
      <w:ins w:id="91" w:author="JoVE JoVE" w:date="2015-07-10T11:09:00Z">
        <w:r w:rsidR="002E5CA0">
          <w:rPr>
            <w:rFonts w:ascii="Cambria" w:hAnsi="Cambria"/>
          </w:rPr>
          <w:t>D</w:t>
        </w:r>
      </w:ins>
      <w:del w:id="92" w:author="JoVE JoVE" w:date="2015-07-10T11:09:00Z">
        <w:r w:rsidRPr="005932D0" w:rsidDel="002E5CA0">
          <w:rPr>
            <w:rFonts w:ascii="Cambria" w:hAnsi="Cambria"/>
          </w:rPr>
          <w:delText>d</w:delText>
        </w:r>
      </w:del>
      <w:r w:rsidRPr="005932D0">
        <w:rPr>
          <w:rFonts w:ascii="Cambria" w:hAnsi="Cambria"/>
        </w:rPr>
        <w:t>ilutions</w:t>
      </w:r>
      <w:r w:rsidR="00D4094A" w:rsidRPr="005932D0">
        <w:rPr>
          <w:rFonts w:ascii="Cambria" w:hAnsi="Cambria"/>
        </w:rPr>
        <w:br/>
      </w:r>
    </w:p>
    <w:p w14:paraId="27353F0C" w14:textId="10828FED" w:rsidR="00D0001E" w:rsidRPr="005932D0" w:rsidRDefault="00D0001E" w:rsidP="00D0001E">
      <w:pPr>
        <w:pStyle w:val="ListParagraph"/>
        <w:numPr>
          <w:ilvl w:val="1"/>
          <w:numId w:val="1"/>
        </w:numPr>
        <w:rPr>
          <w:rFonts w:ascii="Cambria" w:hAnsi="Cambria"/>
        </w:rPr>
      </w:pPr>
      <w:r w:rsidRPr="005932D0">
        <w:rPr>
          <w:rFonts w:ascii="Cambria" w:hAnsi="Cambria"/>
        </w:rPr>
        <w:t xml:space="preserve">Stock 3% hydrogen peroxide has a concentration of 0.882 M. </w:t>
      </w:r>
      <w:r w:rsidR="00D4094A" w:rsidRPr="005932D0">
        <w:rPr>
          <w:rFonts w:ascii="Cambria" w:hAnsi="Cambria"/>
        </w:rPr>
        <w:t>Prepare f</w:t>
      </w:r>
      <w:r w:rsidRPr="005932D0">
        <w:rPr>
          <w:rFonts w:ascii="Cambria" w:hAnsi="Cambria"/>
        </w:rPr>
        <w:t>ive dilutions ranging from 0.</w:t>
      </w:r>
      <w:del w:id="93" w:author="JoVE JoVE" w:date="2015-07-10T12:13:00Z">
        <w:r w:rsidRPr="005932D0" w:rsidDel="00C16D3C">
          <w:rPr>
            <w:rFonts w:ascii="Cambria" w:hAnsi="Cambria"/>
          </w:rPr>
          <w:delText>0</w:delText>
        </w:r>
      </w:del>
      <w:r w:rsidRPr="005932D0">
        <w:rPr>
          <w:rFonts w:ascii="Cambria" w:hAnsi="Cambria"/>
        </w:rPr>
        <w:t>882</w:t>
      </w:r>
      <w:ins w:id="94" w:author="JoVE JoVE" w:date="2015-07-10T11:09:00Z">
        <w:r w:rsidR="002E5CA0">
          <w:rPr>
            <w:rFonts w:ascii="Cambria" w:hAnsi="Cambria"/>
          </w:rPr>
          <w:t xml:space="preserve"> </w:t>
        </w:r>
      </w:ins>
      <w:r w:rsidRPr="005932D0">
        <w:rPr>
          <w:rFonts w:ascii="Cambria" w:hAnsi="Cambria"/>
        </w:rPr>
        <w:t>M to 0.</w:t>
      </w:r>
      <w:r w:rsidR="00403B19" w:rsidRPr="005932D0">
        <w:rPr>
          <w:rFonts w:ascii="Cambria" w:hAnsi="Cambria"/>
        </w:rPr>
        <w:t>176</w:t>
      </w:r>
      <w:r w:rsidRPr="005932D0">
        <w:rPr>
          <w:rFonts w:ascii="Cambria" w:hAnsi="Cambria"/>
        </w:rPr>
        <w:t xml:space="preserve"> M</w:t>
      </w:r>
      <w:ins w:id="95" w:author="JoVE JoVE" w:date="2015-07-10T12:12:00Z">
        <w:r w:rsidR="00C16D3C">
          <w:rPr>
            <w:rFonts w:ascii="Cambria" w:hAnsi="Cambria"/>
          </w:rPr>
          <w:t xml:space="preserve"> (</w:t>
        </w:r>
        <w:r w:rsidR="00C16D3C" w:rsidRPr="00FD75EF">
          <w:rPr>
            <w:rFonts w:ascii="Cambria" w:hAnsi="Cambria"/>
            <w:b/>
          </w:rPr>
          <w:t>Table 2</w:t>
        </w:r>
        <w:r w:rsidR="00C16D3C">
          <w:rPr>
            <w:rFonts w:ascii="Cambria" w:hAnsi="Cambria"/>
          </w:rPr>
          <w:t>)</w:t>
        </w:r>
      </w:ins>
      <w:r w:rsidR="009C62DB" w:rsidRPr="005932D0">
        <w:rPr>
          <w:rFonts w:ascii="Cambria" w:hAnsi="Cambria"/>
        </w:rPr>
        <w:t xml:space="preserve">. </w:t>
      </w:r>
      <w:r w:rsidR="00D4094A" w:rsidRPr="005932D0">
        <w:rPr>
          <w:rFonts w:ascii="Cambria" w:hAnsi="Cambria"/>
        </w:rPr>
        <w:t>Prepare these solutions</w:t>
      </w:r>
      <w:r w:rsidR="009C62DB" w:rsidRPr="005932D0">
        <w:rPr>
          <w:rFonts w:ascii="Cambria" w:hAnsi="Cambria"/>
        </w:rPr>
        <w:t xml:space="preserve"> volumetrically, but </w:t>
      </w:r>
      <w:r w:rsidR="00D4094A" w:rsidRPr="005932D0">
        <w:rPr>
          <w:rFonts w:ascii="Cambria" w:hAnsi="Cambria"/>
        </w:rPr>
        <w:t>prepare them</w:t>
      </w:r>
      <w:r w:rsidR="009C62DB" w:rsidRPr="005932D0">
        <w:rPr>
          <w:rFonts w:ascii="Cambria" w:hAnsi="Cambria"/>
        </w:rPr>
        <w:t xml:space="preserve"> additively since the solute is very </w:t>
      </w:r>
      <w:r w:rsidR="009C62DB" w:rsidRPr="005932D0">
        <w:rPr>
          <w:rFonts w:ascii="Cambria" w:hAnsi="Cambria"/>
        </w:rPr>
        <w:lastRenderedPageBreak/>
        <w:t>dilute and volumes of water are additive.</w:t>
      </w:r>
      <w:r w:rsidR="00D4094A" w:rsidRPr="005932D0">
        <w:rPr>
          <w:rFonts w:ascii="Cambria" w:hAnsi="Cambria"/>
        </w:rPr>
        <w:br/>
      </w:r>
    </w:p>
    <w:p w14:paraId="2515FA42" w14:textId="74697F18" w:rsidR="009C62DB" w:rsidRPr="005932D0" w:rsidRDefault="00D4094A" w:rsidP="00D0001E">
      <w:pPr>
        <w:pStyle w:val="ListParagraph"/>
        <w:numPr>
          <w:ilvl w:val="1"/>
          <w:numId w:val="1"/>
        </w:numPr>
        <w:rPr>
          <w:rFonts w:ascii="Cambria" w:hAnsi="Cambria"/>
        </w:rPr>
      </w:pPr>
      <w:r w:rsidRPr="005932D0">
        <w:rPr>
          <w:rFonts w:ascii="Cambria" w:hAnsi="Cambria"/>
        </w:rPr>
        <w:t>Place the solutions</w:t>
      </w:r>
      <w:r w:rsidR="009C62DB" w:rsidRPr="005932D0">
        <w:rPr>
          <w:rFonts w:ascii="Cambria" w:hAnsi="Cambria"/>
        </w:rPr>
        <w:t xml:space="preserve"> in a constant temperature water bath or le</w:t>
      </w:r>
      <w:r w:rsidRPr="005932D0">
        <w:rPr>
          <w:rFonts w:ascii="Cambria" w:hAnsi="Cambria"/>
        </w:rPr>
        <w:t>ave them</w:t>
      </w:r>
      <w:r w:rsidR="009C62DB" w:rsidRPr="005932D0">
        <w:rPr>
          <w:rFonts w:ascii="Cambria" w:hAnsi="Cambria"/>
        </w:rPr>
        <w:t xml:space="preserve"> on the bench top to equilibrate at room temperature. </w:t>
      </w:r>
      <w:r w:rsidR="00403B19" w:rsidRPr="005932D0">
        <w:rPr>
          <w:rFonts w:ascii="Cambria" w:hAnsi="Cambria"/>
        </w:rPr>
        <w:t xml:space="preserve">A temperature range of </w:t>
      </w:r>
      <w:r w:rsidR="009C62DB" w:rsidRPr="005932D0">
        <w:rPr>
          <w:rFonts w:ascii="Cambria" w:hAnsi="Cambria"/>
        </w:rPr>
        <w:t xml:space="preserve">20-25 </w:t>
      </w:r>
      <w:r w:rsidR="009C62DB" w:rsidRPr="005932D0">
        <w:rPr>
          <w:rFonts w:ascii="Cambria" w:hAnsi="Cambria"/>
        </w:rPr>
        <w:sym w:font="Symbol" w:char="F0B0"/>
      </w:r>
      <w:r w:rsidR="009C62DB" w:rsidRPr="005932D0">
        <w:rPr>
          <w:rFonts w:ascii="Cambria" w:hAnsi="Cambria"/>
        </w:rPr>
        <w:t xml:space="preserve">C </w:t>
      </w:r>
      <w:r w:rsidR="00403B19" w:rsidRPr="005932D0">
        <w:rPr>
          <w:rFonts w:ascii="Cambria" w:hAnsi="Cambria"/>
        </w:rPr>
        <w:t xml:space="preserve">(293 – 298 K) </w:t>
      </w:r>
      <w:r w:rsidR="00B568E2" w:rsidRPr="005932D0">
        <w:rPr>
          <w:rFonts w:ascii="Cambria" w:hAnsi="Cambria"/>
        </w:rPr>
        <w:t>is</w:t>
      </w:r>
      <w:r w:rsidR="009C62DB" w:rsidRPr="005932D0">
        <w:rPr>
          <w:rFonts w:ascii="Cambria" w:hAnsi="Cambria"/>
        </w:rPr>
        <w:t xml:space="preserve"> good for this reaction.</w:t>
      </w:r>
    </w:p>
    <w:p w14:paraId="42043D12" w14:textId="77777777" w:rsidR="0020281F" w:rsidRPr="005932D0" w:rsidRDefault="0020281F" w:rsidP="0020281F">
      <w:pPr>
        <w:rPr>
          <w:rFonts w:ascii="Cambria" w:hAnsi="Cambria"/>
        </w:rPr>
      </w:pPr>
    </w:p>
    <w:p w14:paraId="18EFF3F1" w14:textId="3ABE4FDB" w:rsidR="0020281F" w:rsidRPr="005932D0" w:rsidRDefault="0020281F" w:rsidP="0020281F">
      <w:pPr>
        <w:pStyle w:val="ListParagraph"/>
        <w:numPr>
          <w:ilvl w:val="0"/>
          <w:numId w:val="1"/>
        </w:numPr>
        <w:rPr>
          <w:rFonts w:ascii="Cambria" w:hAnsi="Cambria"/>
        </w:rPr>
      </w:pPr>
      <w:r w:rsidRPr="005932D0">
        <w:rPr>
          <w:rFonts w:ascii="Cambria" w:hAnsi="Cambria"/>
        </w:rPr>
        <w:t xml:space="preserve">Preparing the </w:t>
      </w:r>
      <w:ins w:id="96" w:author="JoVE JoVE" w:date="2015-07-10T11:40:00Z">
        <w:r w:rsidR="00143672">
          <w:rPr>
            <w:rFonts w:ascii="Cambria" w:hAnsi="Cambria"/>
          </w:rPr>
          <w:t>R</w:t>
        </w:r>
      </w:ins>
      <w:del w:id="97" w:author="JoVE JoVE" w:date="2015-07-10T11:40:00Z">
        <w:r w:rsidRPr="005932D0" w:rsidDel="00143672">
          <w:rPr>
            <w:rFonts w:ascii="Cambria" w:hAnsi="Cambria"/>
          </w:rPr>
          <w:delText>r</w:delText>
        </w:r>
      </w:del>
      <w:r w:rsidRPr="005932D0">
        <w:rPr>
          <w:rFonts w:ascii="Cambria" w:hAnsi="Cambria"/>
        </w:rPr>
        <w:t xml:space="preserve">eaction </w:t>
      </w:r>
      <w:ins w:id="98" w:author="JoVE JoVE" w:date="2015-07-10T11:40:00Z">
        <w:r w:rsidR="00143672">
          <w:rPr>
            <w:rFonts w:ascii="Cambria" w:hAnsi="Cambria"/>
          </w:rPr>
          <w:t>V</w:t>
        </w:r>
      </w:ins>
      <w:del w:id="99" w:author="JoVE JoVE" w:date="2015-07-10T11:40:00Z">
        <w:r w:rsidRPr="005932D0" w:rsidDel="00143672">
          <w:rPr>
            <w:rFonts w:ascii="Cambria" w:hAnsi="Cambria"/>
          </w:rPr>
          <w:delText>v</w:delText>
        </w:r>
      </w:del>
      <w:r w:rsidRPr="005932D0">
        <w:rPr>
          <w:rFonts w:ascii="Cambria" w:hAnsi="Cambria"/>
        </w:rPr>
        <w:t>essel</w:t>
      </w:r>
      <w:r w:rsidR="00D4094A" w:rsidRPr="005932D0">
        <w:rPr>
          <w:rFonts w:ascii="Cambria" w:hAnsi="Cambria"/>
        </w:rPr>
        <w:br/>
      </w:r>
    </w:p>
    <w:p w14:paraId="58E9D4CC" w14:textId="53A76DA2" w:rsidR="00403B19" w:rsidRPr="005932D0" w:rsidRDefault="0020281F" w:rsidP="00403B19">
      <w:pPr>
        <w:pStyle w:val="ListParagraph"/>
        <w:numPr>
          <w:ilvl w:val="1"/>
          <w:numId w:val="1"/>
        </w:numPr>
        <w:rPr>
          <w:rFonts w:ascii="Cambria" w:hAnsi="Cambria"/>
        </w:rPr>
      </w:pPr>
      <w:r w:rsidRPr="005932D0">
        <w:rPr>
          <w:rFonts w:ascii="Cambria" w:hAnsi="Cambria"/>
        </w:rPr>
        <w:t xml:space="preserve">To determine the volume of the reaction vessel, </w:t>
      </w:r>
      <w:r w:rsidR="00D4094A" w:rsidRPr="005932D0">
        <w:rPr>
          <w:rFonts w:ascii="Cambria" w:hAnsi="Cambria"/>
        </w:rPr>
        <w:t xml:space="preserve">fill </w:t>
      </w:r>
      <w:r w:rsidRPr="005932D0">
        <w:rPr>
          <w:rFonts w:ascii="Cambria" w:hAnsi="Cambria"/>
        </w:rPr>
        <w:t>a</w:t>
      </w:r>
      <w:r w:rsidR="00403B19" w:rsidRPr="005932D0">
        <w:rPr>
          <w:rFonts w:ascii="Cambria" w:hAnsi="Cambria"/>
        </w:rPr>
        <w:t xml:space="preserve"> large test tube to the top with water and </w:t>
      </w:r>
      <w:r w:rsidR="00D4094A" w:rsidRPr="005932D0">
        <w:rPr>
          <w:rFonts w:ascii="Cambria" w:hAnsi="Cambria"/>
        </w:rPr>
        <w:t xml:space="preserve">insert </w:t>
      </w:r>
      <w:r w:rsidR="00403B19" w:rsidRPr="005932D0">
        <w:rPr>
          <w:rFonts w:ascii="Cambria" w:hAnsi="Cambria"/>
        </w:rPr>
        <w:t>a 1-hole rubber stopper into the tes</w:t>
      </w:r>
      <w:r w:rsidRPr="005932D0">
        <w:rPr>
          <w:rFonts w:ascii="Cambria" w:hAnsi="Cambria"/>
        </w:rPr>
        <w:t>t tube until tight and water pushes out the sides and through the top.</w:t>
      </w:r>
      <w:r w:rsidR="00403B19" w:rsidRPr="005932D0">
        <w:rPr>
          <w:rFonts w:ascii="Cambria" w:hAnsi="Cambria"/>
        </w:rPr>
        <w:t xml:space="preserve"> </w:t>
      </w:r>
      <w:r w:rsidR="00D4094A" w:rsidRPr="005932D0">
        <w:rPr>
          <w:rFonts w:ascii="Cambria" w:hAnsi="Cambria"/>
        </w:rPr>
        <w:br/>
      </w:r>
    </w:p>
    <w:p w14:paraId="1D957186" w14:textId="46C0C212" w:rsidR="00403B19" w:rsidRPr="005932D0" w:rsidRDefault="00D4094A" w:rsidP="00403B19">
      <w:pPr>
        <w:pStyle w:val="ListParagraph"/>
        <w:numPr>
          <w:ilvl w:val="1"/>
          <w:numId w:val="1"/>
        </w:numPr>
        <w:rPr>
          <w:rFonts w:ascii="Cambria" w:hAnsi="Cambria"/>
        </w:rPr>
      </w:pPr>
      <w:commentRangeStart w:id="100"/>
      <w:r w:rsidRPr="005932D0">
        <w:rPr>
          <w:rFonts w:ascii="Cambria" w:hAnsi="Cambria"/>
        </w:rPr>
        <w:t>Remove t</w:t>
      </w:r>
      <w:r w:rsidR="00403B19" w:rsidRPr="005932D0">
        <w:rPr>
          <w:rFonts w:ascii="Cambria" w:hAnsi="Cambria"/>
        </w:rPr>
        <w:t xml:space="preserve">he stopper </w:t>
      </w:r>
      <w:ins w:id="101" w:author="Neal Abrams" w:date="2015-07-14T22:29:00Z">
        <w:r w:rsidR="00DE45B9">
          <w:rPr>
            <w:rFonts w:ascii="Cambria" w:hAnsi="Cambria"/>
          </w:rPr>
          <w:t xml:space="preserve">and pour the water into a graduated cylinder </w:t>
        </w:r>
      </w:ins>
      <w:r w:rsidRPr="005932D0">
        <w:rPr>
          <w:rFonts w:ascii="Cambria" w:hAnsi="Cambria"/>
        </w:rPr>
        <w:t>to determine</w:t>
      </w:r>
      <w:r w:rsidR="0020281F" w:rsidRPr="005932D0">
        <w:rPr>
          <w:rFonts w:ascii="Cambria" w:hAnsi="Cambria"/>
        </w:rPr>
        <w:t xml:space="preserve"> the </w:t>
      </w:r>
      <w:r w:rsidR="00403B19" w:rsidRPr="005932D0">
        <w:rPr>
          <w:rFonts w:ascii="Cambria" w:hAnsi="Cambria"/>
          <w:i/>
        </w:rPr>
        <w:t>exact</w:t>
      </w:r>
      <w:r w:rsidR="00403B19" w:rsidRPr="005932D0">
        <w:rPr>
          <w:rFonts w:ascii="Cambria" w:hAnsi="Cambria"/>
        </w:rPr>
        <w:t xml:space="preserve"> volume of the water</w:t>
      </w:r>
      <w:r w:rsidR="0020281F" w:rsidRPr="005932D0">
        <w:rPr>
          <w:rFonts w:ascii="Cambria" w:hAnsi="Cambria"/>
        </w:rPr>
        <w:t>. This is the total volume of the reaction vessel (test tube).</w:t>
      </w:r>
      <w:commentRangeEnd w:id="100"/>
      <w:r w:rsidR="002A34F7">
        <w:rPr>
          <w:rStyle w:val="CommentReference"/>
        </w:rPr>
        <w:commentReference w:id="100"/>
      </w:r>
    </w:p>
    <w:p w14:paraId="747E169E" w14:textId="77777777" w:rsidR="0020281F" w:rsidRPr="005932D0" w:rsidRDefault="0020281F" w:rsidP="0020281F">
      <w:pPr>
        <w:rPr>
          <w:rFonts w:ascii="Cambria" w:hAnsi="Cambria"/>
        </w:rPr>
      </w:pPr>
    </w:p>
    <w:p w14:paraId="3A205D62" w14:textId="53023EA8" w:rsidR="0020281F" w:rsidRPr="005932D0" w:rsidRDefault="0020281F" w:rsidP="0020281F">
      <w:pPr>
        <w:pStyle w:val="ListParagraph"/>
        <w:numPr>
          <w:ilvl w:val="0"/>
          <w:numId w:val="1"/>
        </w:numPr>
        <w:rPr>
          <w:rFonts w:ascii="Cambria" w:hAnsi="Cambria"/>
        </w:rPr>
      </w:pPr>
      <w:r w:rsidRPr="005932D0">
        <w:rPr>
          <w:rFonts w:ascii="Cambria" w:hAnsi="Cambria"/>
        </w:rPr>
        <w:t xml:space="preserve">Measuring </w:t>
      </w:r>
      <w:ins w:id="102" w:author="JoVE JoVE" w:date="2015-07-10T11:43:00Z">
        <w:r w:rsidR="00143672">
          <w:rPr>
            <w:rFonts w:ascii="Cambria" w:hAnsi="Cambria"/>
          </w:rPr>
          <w:t>O</w:t>
        </w:r>
      </w:ins>
      <w:del w:id="103" w:author="JoVE JoVE" w:date="2015-07-10T11:43:00Z">
        <w:r w:rsidRPr="005932D0" w:rsidDel="00143672">
          <w:rPr>
            <w:rFonts w:ascii="Cambria" w:hAnsi="Cambria"/>
          </w:rPr>
          <w:delText>o</w:delText>
        </w:r>
      </w:del>
      <w:r w:rsidRPr="005932D0">
        <w:rPr>
          <w:rFonts w:ascii="Cambria" w:hAnsi="Cambria"/>
        </w:rPr>
        <w:t xml:space="preserve">xygen </w:t>
      </w:r>
      <w:ins w:id="104" w:author="JoVE JoVE" w:date="2015-07-10T11:43:00Z">
        <w:r w:rsidR="00143672">
          <w:rPr>
            <w:rFonts w:ascii="Cambria" w:hAnsi="Cambria"/>
          </w:rPr>
          <w:t>E</w:t>
        </w:r>
      </w:ins>
      <w:del w:id="105" w:author="JoVE JoVE" w:date="2015-07-10T11:43:00Z">
        <w:r w:rsidRPr="005932D0" w:rsidDel="00143672">
          <w:rPr>
            <w:rFonts w:ascii="Cambria" w:hAnsi="Cambria"/>
          </w:rPr>
          <w:delText>e</w:delText>
        </w:r>
      </w:del>
      <w:r w:rsidRPr="005932D0">
        <w:rPr>
          <w:rFonts w:ascii="Cambria" w:hAnsi="Cambria"/>
        </w:rPr>
        <w:t>volution</w:t>
      </w:r>
      <w:r w:rsidR="00D4094A" w:rsidRPr="005932D0">
        <w:rPr>
          <w:rFonts w:ascii="Cambria" w:hAnsi="Cambria"/>
        </w:rPr>
        <w:br/>
      </w:r>
    </w:p>
    <w:p w14:paraId="07243898" w14:textId="6B3EA2D9" w:rsidR="00403B19" w:rsidRPr="005932D0" w:rsidRDefault="00D4094A" w:rsidP="00D0001E">
      <w:pPr>
        <w:pStyle w:val="ListParagraph"/>
        <w:numPr>
          <w:ilvl w:val="1"/>
          <w:numId w:val="1"/>
        </w:numPr>
        <w:rPr>
          <w:rFonts w:ascii="Cambria" w:hAnsi="Cambria"/>
        </w:rPr>
      </w:pPr>
      <w:r w:rsidRPr="005932D0">
        <w:rPr>
          <w:rFonts w:ascii="Cambria" w:hAnsi="Cambria"/>
        </w:rPr>
        <w:t>Replace t</w:t>
      </w:r>
      <w:r w:rsidR="0020281F" w:rsidRPr="005932D0">
        <w:rPr>
          <w:rFonts w:ascii="Cambria" w:hAnsi="Cambria"/>
        </w:rPr>
        <w:t>he water with 50 mL of the first hydrogen peroxide solution and place</w:t>
      </w:r>
      <w:r w:rsidRPr="005932D0">
        <w:rPr>
          <w:rFonts w:ascii="Cambria" w:hAnsi="Cambria"/>
        </w:rPr>
        <w:t xml:space="preserve"> it</w:t>
      </w:r>
      <w:r w:rsidR="0020281F" w:rsidRPr="005932D0">
        <w:rPr>
          <w:rFonts w:ascii="Cambria" w:hAnsi="Cambria"/>
        </w:rPr>
        <w:t xml:space="preserve"> back into the water bath. Once equilibrated, </w:t>
      </w:r>
      <w:r w:rsidRPr="005932D0">
        <w:rPr>
          <w:rFonts w:ascii="Cambria" w:hAnsi="Cambria"/>
        </w:rPr>
        <w:t xml:space="preserve">add </w:t>
      </w:r>
      <w:ins w:id="106" w:author="Neal Abrams" w:date="2015-07-14T22:30:00Z">
        <w:r w:rsidR="00DE45B9">
          <w:rPr>
            <w:rFonts w:ascii="Cambria" w:hAnsi="Cambria"/>
          </w:rPr>
          <w:t>the</w:t>
        </w:r>
      </w:ins>
      <w:del w:id="107" w:author="Neal Abrams" w:date="2015-07-14T22:30:00Z">
        <w:r w:rsidR="0020281F" w:rsidRPr="005932D0" w:rsidDel="00DE45B9">
          <w:rPr>
            <w:rFonts w:ascii="Cambria" w:hAnsi="Cambria"/>
          </w:rPr>
          <w:delText>a</w:delText>
        </w:r>
      </w:del>
      <w:r w:rsidR="0020281F" w:rsidRPr="005932D0">
        <w:rPr>
          <w:rFonts w:ascii="Cambria" w:hAnsi="Cambria"/>
        </w:rPr>
        <w:t xml:space="preserve"> </w:t>
      </w:r>
      <w:ins w:id="108" w:author="Neal Abrams" w:date="2015-07-14T22:30:00Z">
        <w:del w:id="109" w:author="Dennis McGonagle" w:date="2015-07-15T16:47:00Z">
          <w:r w:rsidR="00DE45B9" w:rsidDel="00FD75EF">
            <w:rPr>
              <w:rFonts w:ascii="Cambria" w:hAnsi="Cambria"/>
            </w:rPr>
            <w:delText>platninum</w:delText>
          </w:r>
        </w:del>
      </w:ins>
      <w:ins w:id="110" w:author="Dennis McGonagle" w:date="2015-07-15T16:47:00Z">
        <w:r w:rsidR="00FD75EF">
          <w:rPr>
            <w:rFonts w:ascii="Cambria" w:hAnsi="Cambria"/>
          </w:rPr>
          <w:t>platinum</w:t>
        </w:r>
      </w:ins>
      <w:ins w:id="111" w:author="Neal Abrams" w:date="2015-07-14T22:30:00Z">
        <w:r w:rsidR="00DE45B9">
          <w:rPr>
            <w:rFonts w:ascii="Cambria" w:hAnsi="Cambria"/>
          </w:rPr>
          <w:t xml:space="preserve">-coated </w:t>
        </w:r>
      </w:ins>
      <w:commentRangeStart w:id="112"/>
      <w:r w:rsidR="0020281F" w:rsidRPr="005932D0">
        <w:rPr>
          <w:rFonts w:ascii="Cambria" w:hAnsi="Cambria"/>
        </w:rPr>
        <w:t xml:space="preserve">reaction disc </w:t>
      </w:r>
      <w:commentRangeEnd w:id="112"/>
      <w:r w:rsidR="002A34F7">
        <w:rPr>
          <w:rStyle w:val="CommentReference"/>
        </w:rPr>
        <w:commentReference w:id="112"/>
      </w:r>
      <w:r w:rsidRPr="005932D0">
        <w:rPr>
          <w:rFonts w:ascii="Cambria" w:hAnsi="Cambria"/>
        </w:rPr>
        <w:t>and seal the</w:t>
      </w:r>
      <w:r w:rsidR="0020281F" w:rsidRPr="005932D0">
        <w:rPr>
          <w:rFonts w:ascii="Cambria" w:hAnsi="Cambria"/>
        </w:rPr>
        <w:t xml:space="preserve"> system with a stopper connected to a gas pressure sensor.</w:t>
      </w:r>
      <w:ins w:id="113" w:author="Neal Abrams" w:date="2015-07-14T22:30:00Z">
        <w:r w:rsidR="00DE45B9">
          <w:rPr>
            <w:rFonts w:ascii="Cambria" w:hAnsi="Cambria"/>
          </w:rPr>
          <w:t xml:space="preserve"> These discs are commonly</w:t>
        </w:r>
      </w:ins>
      <w:ins w:id="114" w:author="Dennis McGonagle" w:date="2015-07-15T16:47:00Z">
        <w:r w:rsidR="00FD75EF">
          <w:rPr>
            <w:rFonts w:ascii="Cambria" w:hAnsi="Cambria"/>
          </w:rPr>
          <w:t>-</w:t>
        </w:r>
      </w:ins>
      <w:ins w:id="115" w:author="Neal Abrams" w:date="2015-07-14T22:30:00Z">
        <w:del w:id="116" w:author="Dennis McGonagle" w:date="2015-07-15T16:47:00Z">
          <w:r w:rsidR="00DE45B9" w:rsidDel="00FD75EF">
            <w:rPr>
              <w:rFonts w:ascii="Cambria" w:hAnsi="Cambria"/>
            </w:rPr>
            <w:delText xml:space="preserve"> </w:delText>
          </w:r>
        </w:del>
        <w:r w:rsidR="00DE45B9">
          <w:rPr>
            <w:rFonts w:ascii="Cambria" w:hAnsi="Cambria"/>
          </w:rPr>
          <w:t>used in contact lens cleaning systems.</w:t>
        </w:r>
      </w:ins>
      <w:r w:rsidRPr="005932D0">
        <w:rPr>
          <w:rFonts w:ascii="Cambria" w:hAnsi="Cambria"/>
        </w:rPr>
        <w:br/>
      </w:r>
    </w:p>
    <w:p w14:paraId="0EE6DEA7" w14:textId="019DEC8F" w:rsidR="0020281F" w:rsidRPr="005932D0" w:rsidRDefault="0020281F" w:rsidP="00D0001E">
      <w:pPr>
        <w:pStyle w:val="ListParagraph"/>
        <w:numPr>
          <w:ilvl w:val="1"/>
          <w:numId w:val="1"/>
        </w:numPr>
        <w:rPr>
          <w:rFonts w:ascii="Cambria" w:hAnsi="Cambria"/>
        </w:rPr>
      </w:pPr>
      <w:r w:rsidRPr="005932D0">
        <w:rPr>
          <w:rFonts w:ascii="Cambria" w:hAnsi="Cambria"/>
        </w:rPr>
        <w:t>Once the pressure sensor is setup to acquire data</w:t>
      </w:r>
      <w:ins w:id="117" w:author="Neal Abrams" w:date="2015-07-14T22:31:00Z">
        <w:r w:rsidR="00DE45B9">
          <w:rPr>
            <w:rFonts w:ascii="Cambria" w:hAnsi="Cambria"/>
          </w:rPr>
          <w:t xml:space="preserve"> at 2 points/s</w:t>
        </w:r>
      </w:ins>
      <w:r w:rsidRPr="005932D0">
        <w:rPr>
          <w:rFonts w:ascii="Cambria" w:hAnsi="Cambria"/>
        </w:rPr>
        <w:t xml:space="preserve">, </w:t>
      </w:r>
      <w:r w:rsidR="00D4094A" w:rsidRPr="005932D0">
        <w:rPr>
          <w:rFonts w:ascii="Cambria" w:hAnsi="Cambria"/>
        </w:rPr>
        <w:t xml:space="preserve">run </w:t>
      </w:r>
      <w:r w:rsidRPr="005932D0">
        <w:rPr>
          <w:rFonts w:ascii="Cambria" w:hAnsi="Cambria"/>
        </w:rPr>
        <w:t xml:space="preserve">the experiment for </w:t>
      </w:r>
      <w:commentRangeStart w:id="118"/>
      <w:r w:rsidRPr="005932D0">
        <w:rPr>
          <w:rFonts w:ascii="Cambria" w:hAnsi="Cambria"/>
        </w:rPr>
        <w:t>120 s</w:t>
      </w:r>
      <w:commentRangeEnd w:id="118"/>
      <w:r w:rsidR="00C16D3C">
        <w:rPr>
          <w:rStyle w:val="CommentReference"/>
        </w:rPr>
        <w:commentReference w:id="118"/>
      </w:r>
      <w:del w:id="119" w:author="JoVE JoVE" w:date="2015-07-10T11:48:00Z">
        <w:r w:rsidRPr="005932D0" w:rsidDel="002A34F7">
          <w:rPr>
            <w:rFonts w:ascii="Cambria" w:hAnsi="Cambria"/>
          </w:rPr>
          <w:delText>econds</w:delText>
        </w:r>
      </w:del>
      <w:r w:rsidRPr="005932D0">
        <w:rPr>
          <w:rFonts w:ascii="Cambria" w:hAnsi="Cambria"/>
        </w:rPr>
        <w:t>.</w:t>
      </w:r>
      <w:r w:rsidR="00B568E2" w:rsidRPr="005932D0">
        <w:rPr>
          <w:rStyle w:val="EndnoteReference"/>
          <w:rFonts w:ascii="Cambria" w:hAnsi="Cambria"/>
        </w:rPr>
        <w:endnoteReference w:id="2"/>
      </w:r>
      <w:r w:rsidRPr="005932D0">
        <w:rPr>
          <w:rFonts w:ascii="Cambria" w:hAnsi="Cambria"/>
        </w:rPr>
        <w:t xml:space="preserve"> Bubbles should be observed as the peroxide is decomposed to oxygen gas and water. </w:t>
      </w:r>
      <w:r w:rsidR="00D4094A" w:rsidRPr="005932D0">
        <w:rPr>
          <w:rFonts w:ascii="Cambria" w:hAnsi="Cambria"/>
        </w:rPr>
        <w:t>Release t</w:t>
      </w:r>
      <w:r w:rsidRPr="005932D0">
        <w:rPr>
          <w:rFonts w:ascii="Cambria" w:hAnsi="Cambria"/>
        </w:rPr>
        <w:t>he pressure</w:t>
      </w:r>
      <w:ins w:id="120" w:author="Neal Abrams" w:date="2015-07-14T22:31:00Z">
        <w:r w:rsidR="00DE45B9">
          <w:rPr>
            <w:rFonts w:ascii="Cambria" w:hAnsi="Cambria"/>
          </w:rPr>
          <w:t>, dispose of the solution, rinse,</w:t>
        </w:r>
      </w:ins>
      <w:r w:rsidRPr="005932D0">
        <w:rPr>
          <w:rFonts w:ascii="Cambria" w:hAnsi="Cambria"/>
        </w:rPr>
        <w:t xml:space="preserve"> and</w:t>
      </w:r>
      <w:r w:rsidR="00D4094A" w:rsidRPr="005932D0">
        <w:rPr>
          <w:rFonts w:ascii="Cambria" w:hAnsi="Cambria"/>
        </w:rPr>
        <w:t xml:space="preserve"> </w:t>
      </w:r>
      <w:commentRangeStart w:id="121"/>
      <w:r w:rsidR="00D4094A" w:rsidRPr="005932D0">
        <w:rPr>
          <w:rFonts w:ascii="Cambria" w:hAnsi="Cambria"/>
        </w:rPr>
        <w:t>replace</w:t>
      </w:r>
      <w:r w:rsidRPr="005932D0">
        <w:rPr>
          <w:rFonts w:ascii="Cambria" w:hAnsi="Cambria"/>
        </w:rPr>
        <w:t xml:space="preserve"> </w:t>
      </w:r>
      <w:r w:rsidR="00B568E2" w:rsidRPr="005932D0">
        <w:rPr>
          <w:rFonts w:ascii="Cambria" w:hAnsi="Cambria"/>
        </w:rPr>
        <w:t xml:space="preserve">the </w:t>
      </w:r>
      <w:r w:rsidRPr="005932D0">
        <w:rPr>
          <w:rFonts w:ascii="Cambria" w:hAnsi="Cambria"/>
        </w:rPr>
        <w:t>solution with the ne</w:t>
      </w:r>
      <w:r w:rsidR="00D4094A" w:rsidRPr="005932D0">
        <w:rPr>
          <w:rFonts w:ascii="Cambria" w:hAnsi="Cambria"/>
        </w:rPr>
        <w:t>xt hydrogen peroxide solution.</w:t>
      </w:r>
      <w:commentRangeEnd w:id="121"/>
      <w:r w:rsidR="002A34F7">
        <w:rPr>
          <w:rStyle w:val="CommentReference"/>
        </w:rPr>
        <w:commentReference w:id="121"/>
      </w:r>
      <w:r w:rsidR="00D4094A" w:rsidRPr="005932D0">
        <w:rPr>
          <w:rFonts w:ascii="Cambria" w:hAnsi="Cambria"/>
        </w:rPr>
        <w:t xml:space="preserve"> Repeat t</w:t>
      </w:r>
      <w:r w:rsidRPr="005932D0">
        <w:rPr>
          <w:rFonts w:ascii="Cambria" w:hAnsi="Cambria"/>
        </w:rPr>
        <w:t>he gas pressure measurement until all solutions are tested.</w:t>
      </w:r>
    </w:p>
    <w:p w14:paraId="3AC0D4E0" w14:textId="77777777" w:rsidR="00B568E2" w:rsidRPr="005932D0" w:rsidRDefault="00B568E2" w:rsidP="00B568E2">
      <w:pPr>
        <w:rPr>
          <w:rFonts w:ascii="Cambria" w:hAnsi="Cambria"/>
        </w:rPr>
      </w:pPr>
    </w:p>
    <w:p w14:paraId="6DABBD5D" w14:textId="59C62270" w:rsidR="0020281F" w:rsidRPr="005932D0" w:rsidRDefault="0020281F" w:rsidP="0020281F">
      <w:pPr>
        <w:pStyle w:val="ListParagraph"/>
        <w:numPr>
          <w:ilvl w:val="0"/>
          <w:numId w:val="1"/>
        </w:numPr>
        <w:rPr>
          <w:rFonts w:ascii="Cambria" w:hAnsi="Cambria"/>
        </w:rPr>
      </w:pPr>
      <w:r w:rsidRPr="005932D0">
        <w:rPr>
          <w:rFonts w:ascii="Cambria" w:hAnsi="Cambria"/>
        </w:rPr>
        <w:t xml:space="preserve">Data </w:t>
      </w:r>
      <w:ins w:id="122" w:author="JoVE JoVE" w:date="2015-07-10T11:48:00Z">
        <w:r w:rsidR="002A34F7">
          <w:rPr>
            <w:rFonts w:ascii="Cambria" w:hAnsi="Cambria"/>
          </w:rPr>
          <w:t>A</w:t>
        </w:r>
      </w:ins>
      <w:del w:id="123" w:author="JoVE JoVE" w:date="2015-07-10T11:48:00Z">
        <w:r w:rsidRPr="005932D0" w:rsidDel="002A34F7">
          <w:rPr>
            <w:rFonts w:ascii="Cambria" w:hAnsi="Cambria"/>
          </w:rPr>
          <w:delText>a</w:delText>
        </w:r>
      </w:del>
      <w:r w:rsidRPr="005932D0">
        <w:rPr>
          <w:rFonts w:ascii="Cambria" w:hAnsi="Cambria"/>
        </w:rPr>
        <w:t>nalysis</w:t>
      </w:r>
      <w:r w:rsidR="00D4094A" w:rsidRPr="005932D0">
        <w:rPr>
          <w:rFonts w:ascii="Cambria" w:hAnsi="Cambria"/>
        </w:rPr>
        <w:br/>
      </w:r>
    </w:p>
    <w:p w14:paraId="29B72230" w14:textId="55E98E8B" w:rsidR="00EE2272" w:rsidRPr="005932D0" w:rsidRDefault="00D4094A" w:rsidP="00EE2272">
      <w:pPr>
        <w:pStyle w:val="ListParagraph"/>
        <w:numPr>
          <w:ilvl w:val="1"/>
          <w:numId w:val="1"/>
        </w:numPr>
        <w:rPr>
          <w:rFonts w:ascii="Cambria" w:hAnsi="Cambria"/>
        </w:rPr>
      </w:pPr>
      <w:r w:rsidRPr="005932D0">
        <w:rPr>
          <w:rFonts w:ascii="Cambria" w:hAnsi="Cambria"/>
        </w:rPr>
        <w:t>Transfer a</w:t>
      </w:r>
      <w:r w:rsidR="00EE2272" w:rsidRPr="005932D0">
        <w:rPr>
          <w:rFonts w:ascii="Cambria" w:hAnsi="Cambria"/>
        </w:rPr>
        <w:t>ll data files of pressure versus time to a spreadsheet program.</w:t>
      </w:r>
      <w:r w:rsidRPr="005932D0">
        <w:rPr>
          <w:rFonts w:ascii="Cambria" w:hAnsi="Cambria"/>
        </w:rPr>
        <w:br/>
      </w:r>
    </w:p>
    <w:p w14:paraId="1941BDF8" w14:textId="4A6BE865" w:rsidR="00EE2272" w:rsidRPr="005932D0" w:rsidRDefault="00EE2272" w:rsidP="00EE2272">
      <w:pPr>
        <w:pStyle w:val="ListParagraph"/>
        <w:numPr>
          <w:ilvl w:val="1"/>
          <w:numId w:val="1"/>
        </w:numPr>
        <w:rPr>
          <w:rFonts w:ascii="Cambria" w:hAnsi="Cambria"/>
        </w:rPr>
      </w:pPr>
      <w:r w:rsidRPr="005932D0">
        <w:rPr>
          <w:rFonts w:ascii="Cambria" w:hAnsi="Cambria"/>
        </w:rPr>
        <w:t>Determining initial rates –assume that the concentration of hydrogen peroxide has not changed</w:t>
      </w:r>
      <w:r w:rsidR="00003DB9" w:rsidRPr="005932D0">
        <w:rPr>
          <w:rFonts w:ascii="Cambria" w:hAnsi="Cambria"/>
        </w:rPr>
        <w:t xml:space="preserve"> much during</w:t>
      </w:r>
      <w:r w:rsidRPr="005932D0">
        <w:rPr>
          <w:rFonts w:ascii="Cambria" w:hAnsi="Cambria"/>
        </w:rPr>
        <w:t xml:space="preserve"> the short timeframe of the experiment. The data represent the initial linear region of the kinetics experiment</w:t>
      </w:r>
      <w:r w:rsidR="00003DB9" w:rsidRPr="005932D0">
        <w:rPr>
          <w:rFonts w:ascii="Cambria" w:hAnsi="Cambria"/>
        </w:rPr>
        <w:t>.</w:t>
      </w:r>
      <w:r w:rsidR="00D4094A" w:rsidRPr="005932D0">
        <w:rPr>
          <w:rFonts w:ascii="Cambria" w:hAnsi="Cambria"/>
        </w:rPr>
        <w:br/>
      </w:r>
    </w:p>
    <w:p w14:paraId="44054334" w14:textId="536EF388" w:rsidR="0020281F" w:rsidRPr="005932D0" w:rsidRDefault="00D4094A" w:rsidP="00EE2272">
      <w:pPr>
        <w:pStyle w:val="ListParagraph"/>
        <w:numPr>
          <w:ilvl w:val="2"/>
          <w:numId w:val="1"/>
        </w:numPr>
        <w:rPr>
          <w:rFonts w:ascii="Cambria" w:hAnsi="Cambria"/>
        </w:rPr>
      </w:pPr>
      <w:r w:rsidRPr="005932D0">
        <w:rPr>
          <w:rFonts w:ascii="Cambria" w:hAnsi="Cambria"/>
        </w:rPr>
        <w:t>Determine s</w:t>
      </w:r>
      <w:r w:rsidR="00EE2272" w:rsidRPr="005932D0">
        <w:rPr>
          <w:rFonts w:ascii="Cambria" w:hAnsi="Cambria"/>
        </w:rPr>
        <w:t xml:space="preserve">lope by plotting pressure versus time and using a slope formula or linear regression. </w:t>
      </w:r>
      <w:r w:rsidRPr="005932D0">
        <w:rPr>
          <w:rFonts w:ascii="Cambria" w:hAnsi="Cambria"/>
        </w:rPr>
        <w:t>P</w:t>
      </w:r>
      <w:r w:rsidR="00661157" w:rsidRPr="005932D0">
        <w:rPr>
          <w:rFonts w:ascii="Cambria" w:hAnsi="Cambria"/>
        </w:rPr>
        <w:t>lot</w:t>
      </w:r>
      <w:r w:rsidRPr="005932D0">
        <w:rPr>
          <w:rFonts w:ascii="Cambria" w:hAnsi="Cambria"/>
        </w:rPr>
        <w:t xml:space="preserve"> the pressure</w:t>
      </w:r>
      <w:r w:rsidR="00B568E2" w:rsidRPr="005932D0">
        <w:rPr>
          <w:rFonts w:ascii="Cambria" w:hAnsi="Cambria"/>
        </w:rPr>
        <w:t xml:space="preserve"> </w:t>
      </w:r>
      <w:r w:rsidR="00EE2272" w:rsidRPr="005932D0">
        <w:rPr>
          <w:rFonts w:ascii="Cambria" w:hAnsi="Cambria"/>
        </w:rPr>
        <w:t>in any common unit.</w:t>
      </w:r>
      <w:r w:rsidRPr="005932D0">
        <w:rPr>
          <w:rFonts w:ascii="Cambria" w:hAnsi="Cambria"/>
        </w:rPr>
        <w:br/>
      </w:r>
    </w:p>
    <w:p w14:paraId="5C78A46A" w14:textId="3F31C3FF" w:rsidR="00EE2272" w:rsidRPr="005932D0" w:rsidRDefault="00EE2272" w:rsidP="00EE2272">
      <w:pPr>
        <w:pStyle w:val="ListParagraph"/>
        <w:numPr>
          <w:ilvl w:val="2"/>
          <w:numId w:val="1"/>
        </w:numPr>
        <w:rPr>
          <w:rFonts w:ascii="Cambria" w:hAnsi="Cambria"/>
        </w:rPr>
      </w:pPr>
      <w:r w:rsidRPr="005932D0">
        <w:rPr>
          <w:rFonts w:ascii="Cambria" w:hAnsi="Cambria"/>
        </w:rPr>
        <w:t>The slope is the initial rate in units of pressure</w:t>
      </w:r>
      <w:r w:rsidR="00B568E2" w:rsidRPr="005932D0">
        <w:rPr>
          <w:rFonts w:ascii="Cambria" w:hAnsi="Cambria"/>
          <w:position w:val="-6"/>
        </w:rPr>
        <w:t>O</w:t>
      </w:r>
      <w:r w:rsidR="00B568E2" w:rsidRPr="005932D0">
        <w:rPr>
          <w:rFonts w:ascii="Cambria" w:hAnsi="Cambria"/>
          <w:position w:val="-6"/>
          <w:vertAlign w:val="subscript"/>
        </w:rPr>
        <w:t>2</w:t>
      </w:r>
      <w:r w:rsidRPr="005932D0">
        <w:rPr>
          <w:rFonts w:ascii="Cambria" w:hAnsi="Cambria"/>
        </w:rPr>
        <w:t>/s</w:t>
      </w:r>
      <w:r w:rsidR="00B568E2" w:rsidRPr="005932D0">
        <w:rPr>
          <w:rFonts w:ascii="Cambria" w:hAnsi="Cambria"/>
        </w:rPr>
        <w:t>.</w:t>
      </w:r>
    </w:p>
    <w:p w14:paraId="498BAE92" w14:textId="77777777" w:rsidR="00003DB9" w:rsidRPr="005932D0" w:rsidRDefault="00003DB9" w:rsidP="00003DB9">
      <w:pPr>
        <w:rPr>
          <w:rFonts w:ascii="Cambria" w:hAnsi="Cambria"/>
        </w:rPr>
      </w:pPr>
    </w:p>
    <w:p w14:paraId="1C38CA0F" w14:textId="7EFA1D6C" w:rsidR="00EE2272" w:rsidRPr="005932D0" w:rsidRDefault="00EE2272" w:rsidP="00EE2272">
      <w:pPr>
        <w:pStyle w:val="ListParagraph"/>
        <w:numPr>
          <w:ilvl w:val="1"/>
          <w:numId w:val="1"/>
        </w:numPr>
        <w:rPr>
          <w:rFonts w:ascii="Cambria" w:hAnsi="Cambria"/>
        </w:rPr>
      </w:pPr>
      <w:r w:rsidRPr="005932D0">
        <w:rPr>
          <w:rFonts w:ascii="Cambria" w:hAnsi="Cambria"/>
        </w:rPr>
        <w:t xml:space="preserve">Determining </w:t>
      </w:r>
      <w:ins w:id="124" w:author="JoVE JoVE" w:date="2015-07-10T11:50:00Z">
        <w:r w:rsidR="002A34F7">
          <w:rPr>
            <w:rFonts w:ascii="Cambria" w:hAnsi="Cambria"/>
          </w:rPr>
          <w:t>R</w:t>
        </w:r>
      </w:ins>
      <w:del w:id="125" w:author="JoVE JoVE" w:date="2015-07-10T11:50:00Z">
        <w:r w:rsidRPr="005932D0" w:rsidDel="002A34F7">
          <w:rPr>
            <w:rFonts w:ascii="Cambria" w:hAnsi="Cambria"/>
          </w:rPr>
          <w:delText>r</w:delText>
        </w:r>
      </w:del>
      <w:r w:rsidRPr="005932D0">
        <w:rPr>
          <w:rFonts w:ascii="Cambria" w:hAnsi="Cambria"/>
        </w:rPr>
        <w:t xml:space="preserve">eaction </w:t>
      </w:r>
      <w:ins w:id="126" w:author="JoVE JoVE" w:date="2015-07-10T11:50:00Z">
        <w:r w:rsidR="002A34F7">
          <w:rPr>
            <w:rFonts w:ascii="Cambria" w:hAnsi="Cambria"/>
          </w:rPr>
          <w:t>O</w:t>
        </w:r>
      </w:ins>
      <w:del w:id="127" w:author="JoVE JoVE" w:date="2015-07-10T11:50:00Z">
        <w:r w:rsidRPr="005932D0" w:rsidDel="002A34F7">
          <w:rPr>
            <w:rFonts w:ascii="Cambria" w:hAnsi="Cambria"/>
          </w:rPr>
          <w:delText>o</w:delText>
        </w:r>
      </w:del>
      <w:r w:rsidRPr="005932D0">
        <w:rPr>
          <w:rFonts w:ascii="Cambria" w:hAnsi="Cambria"/>
        </w:rPr>
        <w:t>rder</w:t>
      </w:r>
      <w:r w:rsidR="00D4094A" w:rsidRPr="005932D0">
        <w:rPr>
          <w:rFonts w:ascii="Cambria" w:hAnsi="Cambria"/>
        </w:rPr>
        <w:br/>
      </w:r>
    </w:p>
    <w:p w14:paraId="49AC724C" w14:textId="27EBF047" w:rsidR="00EE2272" w:rsidRPr="005932D0" w:rsidRDefault="00E061A8" w:rsidP="00EE2272">
      <w:pPr>
        <w:pStyle w:val="ListParagraph"/>
        <w:numPr>
          <w:ilvl w:val="2"/>
          <w:numId w:val="1"/>
        </w:numPr>
        <w:rPr>
          <w:rFonts w:ascii="Cambria" w:hAnsi="Cambria"/>
        </w:rPr>
      </w:pPr>
      <w:r w:rsidRPr="005932D0">
        <w:rPr>
          <w:rFonts w:ascii="Cambria" w:hAnsi="Cambria"/>
        </w:rPr>
        <w:t>Because pressure of evolved O</w:t>
      </w:r>
      <w:r w:rsidRPr="005932D0">
        <w:rPr>
          <w:rFonts w:ascii="Cambria" w:hAnsi="Cambria"/>
          <w:vertAlign w:val="subscript"/>
        </w:rPr>
        <w:t>2</w:t>
      </w:r>
      <w:r w:rsidRPr="005932D0">
        <w:rPr>
          <w:rFonts w:ascii="Cambria" w:hAnsi="Cambria"/>
        </w:rPr>
        <w:t xml:space="preserve"> is directly proportional to the moles of decomposed H</w:t>
      </w:r>
      <w:r w:rsidRPr="005932D0">
        <w:rPr>
          <w:rFonts w:ascii="Cambria" w:hAnsi="Cambria"/>
          <w:vertAlign w:val="subscript"/>
        </w:rPr>
        <w:t>2</w:t>
      </w:r>
      <w:r w:rsidRPr="005932D0">
        <w:rPr>
          <w:rFonts w:ascii="Cambria" w:hAnsi="Cambria"/>
        </w:rPr>
        <w:t>O</w:t>
      </w:r>
      <w:r w:rsidRPr="005932D0">
        <w:rPr>
          <w:rFonts w:ascii="Cambria" w:hAnsi="Cambria"/>
          <w:vertAlign w:val="subscript"/>
        </w:rPr>
        <w:t>2</w:t>
      </w:r>
      <w:r w:rsidRPr="005932D0">
        <w:rPr>
          <w:rFonts w:ascii="Cambria" w:hAnsi="Cambria"/>
        </w:rPr>
        <w:t>, p</w:t>
      </w:r>
      <w:r w:rsidR="00EE2272" w:rsidRPr="005932D0">
        <w:rPr>
          <w:rFonts w:ascii="Cambria" w:hAnsi="Cambria"/>
        </w:rPr>
        <w:t xml:space="preserve">lotting the </w:t>
      </w:r>
      <w:proofErr w:type="gramStart"/>
      <w:r w:rsidR="00EE2272" w:rsidRPr="005932D0">
        <w:rPr>
          <w:rFonts w:ascii="Cambria" w:hAnsi="Cambria"/>
        </w:rPr>
        <w:t>ln(</w:t>
      </w:r>
      <w:proofErr w:type="gramEnd"/>
      <w:r w:rsidR="00433825" w:rsidRPr="005932D0">
        <w:rPr>
          <w:rFonts w:ascii="Cambria" w:hAnsi="Cambria"/>
          <w:b/>
        </w:rPr>
        <w:t>initial</w:t>
      </w:r>
      <w:r w:rsidR="00433825" w:rsidRPr="005932D0">
        <w:rPr>
          <w:rFonts w:ascii="Cambria" w:hAnsi="Cambria"/>
        </w:rPr>
        <w:t xml:space="preserve"> </w:t>
      </w:r>
      <w:r w:rsidR="00EE2272" w:rsidRPr="005932D0">
        <w:rPr>
          <w:rFonts w:ascii="Cambria" w:hAnsi="Cambria"/>
          <w:b/>
        </w:rPr>
        <w:t>rate</w:t>
      </w:r>
      <w:r w:rsidR="00EE2272" w:rsidRPr="005932D0">
        <w:rPr>
          <w:rFonts w:ascii="Cambria" w:hAnsi="Cambria"/>
        </w:rPr>
        <w:t>) vs. ln[</w:t>
      </w:r>
      <w:r w:rsidR="00EE2272" w:rsidRPr="005932D0">
        <w:rPr>
          <w:rFonts w:ascii="Cambria" w:hAnsi="Cambria"/>
          <w:b/>
        </w:rPr>
        <w:t>H</w:t>
      </w:r>
      <w:r w:rsidR="00EE2272" w:rsidRPr="005932D0">
        <w:rPr>
          <w:rFonts w:ascii="Cambria" w:hAnsi="Cambria"/>
          <w:b/>
          <w:vertAlign w:val="subscript"/>
        </w:rPr>
        <w:t>2</w:t>
      </w:r>
      <w:r w:rsidR="00EE2272" w:rsidRPr="005932D0">
        <w:rPr>
          <w:rFonts w:ascii="Cambria" w:hAnsi="Cambria"/>
          <w:b/>
        </w:rPr>
        <w:t>O</w:t>
      </w:r>
      <w:r w:rsidR="00EE2272" w:rsidRPr="005932D0">
        <w:rPr>
          <w:rFonts w:ascii="Cambria" w:hAnsi="Cambria"/>
          <w:b/>
          <w:vertAlign w:val="subscript"/>
        </w:rPr>
        <w:t>2</w:t>
      </w:r>
      <w:r w:rsidR="00EE2272" w:rsidRPr="005932D0">
        <w:rPr>
          <w:rFonts w:ascii="Cambria" w:hAnsi="Cambria"/>
        </w:rPr>
        <w:t>]</w:t>
      </w:r>
      <w:r w:rsidR="00EE2272" w:rsidRPr="005932D0">
        <w:rPr>
          <w:rFonts w:ascii="Cambria" w:hAnsi="Cambria"/>
          <w:vertAlign w:val="subscript"/>
        </w:rPr>
        <w:t>0</w:t>
      </w:r>
      <w:r w:rsidR="00433825" w:rsidRPr="005932D0">
        <w:rPr>
          <w:rFonts w:ascii="Cambria" w:hAnsi="Cambria"/>
        </w:rPr>
        <w:t xml:space="preserve"> yield</w:t>
      </w:r>
      <w:r w:rsidR="00661157" w:rsidRPr="005932D0">
        <w:rPr>
          <w:rFonts w:ascii="Cambria" w:hAnsi="Cambria"/>
        </w:rPr>
        <w:t>s</w:t>
      </w:r>
      <w:r w:rsidR="00433825" w:rsidRPr="005932D0">
        <w:rPr>
          <w:rFonts w:ascii="Cambria" w:hAnsi="Cambria"/>
        </w:rPr>
        <w:t xml:space="preserve"> a slope equivalent to the order of the reaction</w:t>
      </w:r>
      <w:ins w:id="128" w:author="JoVE JoVE" w:date="2015-07-10T12:20:00Z">
        <w:r w:rsidR="001B308A">
          <w:rPr>
            <w:rFonts w:ascii="Cambria" w:hAnsi="Cambria"/>
          </w:rPr>
          <w:t xml:space="preserve"> (</w:t>
        </w:r>
        <w:r w:rsidR="001B308A" w:rsidRPr="00FD75EF">
          <w:rPr>
            <w:rFonts w:ascii="Cambria" w:hAnsi="Cambria"/>
            <w:b/>
          </w:rPr>
          <w:t>Figure 2</w:t>
        </w:r>
        <w:r w:rsidR="001B308A">
          <w:rPr>
            <w:rFonts w:ascii="Cambria" w:hAnsi="Cambria"/>
          </w:rPr>
          <w:t>)</w:t>
        </w:r>
      </w:ins>
      <w:r w:rsidR="00433825" w:rsidRPr="005932D0">
        <w:rPr>
          <w:rFonts w:ascii="Cambria" w:hAnsi="Cambria"/>
        </w:rPr>
        <w:t>. The initial concentration of hydrogen peroxide, [</w:t>
      </w:r>
      <w:r w:rsidR="00433825" w:rsidRPr="005932D0">
        <w:rPr>
          <w:rFonts w:ascii="Cambria" w:hAnsi="Cambria"/>
          <w:b/>
        </w:rPr>
        <w:t>H</w:t>
      </w:r>
      <w:r w:rsidR="00433825" w:rsidRPr="005932D0">
        <w:rPr>
          <w:rFonts w:ascii="Cambria" w:hAnsi="Cambria"/>
          <w:b/>
          <w:vertAlign w:val="subscript"/>
        </w:rPr>
        <w:t>2</w:t>
      </w:r>
      <w:r w:rsidR="00433825" w:rsidRPr="005932D0">
        <w:rPr>
          <w:rFonts w:ascii="Cambria" w:hAnsi="Cambria"/>
          <w:b/>
        </w:rPr>
        <w:t>O</w:t>
      </w:r>
      <w:r w:rsidR="00433825" w:rsidRPr="005932D0">
        <w:rPr>
          <w:rFonts w:ascii="Cambria" w:hAnsi="Cambria"/>
          <w:b/>
          <w:vertAlign w:val="subscript"/>
        </w:rPr>
        <w:t>2</w:t>
      </w:r>
      <w:r w:rsidR="00433825" w:rsidRPr="005932D0">
        <w:rPr>
          <w:rFonts w:ascii="Cambria" w:hAnsi="Cambria"/>
        </w:rPr>
        <w:t>]</w:t>
      </w:r>
      <w:r w:rsidR="00433825" w:rsidRPr="005932D0">
        <w:rPr>
          <w:rFonts w:ascii="Cambria" w:hAnsi="Cambria"/>
          <w:vertAlign w:val="subscript"/>
        </w:rPr>
        <w:t>0</w:t>
      </w:r>
      <w:r w:rsidR="00513538" w:rsidRPr="005932D0">
        <w:rPr>
          <w:rFonts w:ascii="Cambria" w:hAnsi="Cambria"/>
        </w:rPr>
        <w:t>, is what was</w:t>
      </w:r>
      <w:r w:rsidR="00433825" w:rsidRPr="005932D0">
        <w:rPr>
          <w:rFonts w:ascii="Cambria" w:hAnsi="Cambria"/>
        </w:rPr>
        <w:t xml:space="preserve"> used in each of the trials. </w:t>
      </w:r>
      <w:r w:rsidR="00D4094A" w:rsidRPr="005932D0">
        <w:rPr>
          <w:rFonts w:ascii="Cambria" w:hAnsi="Cambria"/>
        </w:rPr>
        <w:br/>
      </w:r>
    </w:p>
    <w:p w14:paraId="2CF7FCB4" w14:textId="25903964" w:rsidR="00E061A8" w:rsidRPr="005932D0" w:rsidRDefault="00E061A8" w:rsidP="00E061A8">
      <w:pPr>
        <w:pStyle w:val="ListParagraph"/>
        <w:numPr>
          <w:ilvl w:val="3"/>
          <w:numId w:val="1"/>
        </w:numPr>
        <w:ind w:left="1980" w:hanging="900"/>
        <w:rPr>
          <w:rFonts w:ascii="Cambria" w:hAnsi="Cambria"/>
        </w:rPr>
      </w:pPr>
      <w:r w:rsidRPr="005932D0">
        <w:rPr>
          <w:rFonts w:ascii="Cambria" w:hAnsi="Cambria"/>
        </w:rPr>
        <w:t xml:space="preserve">The equation for the rate law is </w:t>
      </w:r>
      <m:oMath>
        <m:r>
          <w:rPr>
            <w:rFonts w:ascii="Cambria Math" w:hAnsi="Cambria Math"/>
          </w:rPr>
          <m:t>rate=k</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m</m:t>
            </m:r>
          </m:sup>
        </m:sSup>
      </m:oMath>
      <w:r w:rsidRPr="005932D0">
        <w:rPr>
          <w:rFonts w:ascii="Cambria" w:hAnsi="Cambria"/>
        </w:rPr>
        <w:t>. Taking the natural logarithm (ln) of the equation produces a linear equation</w:t>
      </w:r>
      <w:r w:rsidRPr="005932D0">
        <w:rPr>
          <w:rFonts w:ascii="Cambria" w:hAnsi="Cambria"/>
        </w:rPr>
        <w:br/>
        <w:t xml:space="preserve"> </w:t>
      </w:r>
      <m:oMath>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rate</m:t>
                </m:r>
              </m:e>
            </m:d>
          </m:e>
        </m:func>
        <m:r>
          <w:rPr>
            <w:rFonts w:ascii="Cambria Math" w:hAnsi="Cambria Math"/>
          </w:rPr>
          <m:t>= mln</m:t>
        </m:r>
        <m:d>
          <m:dPr>
            <m:begChr m:val="["/>
            <m:endChr m:val="]"/>
            <m:ctrlPr>
              <w:rPr>
                <w:rFonts w:ascii="Cambria Math" w:hAnsi="Cambria Math"/>
                <w:i/>
              </w:rPr>
            </m:ctrlPr>
          </m:dPr>
          <m:e>
            <m:r>
              <w:rPr>
                <w:rFonts w:ascii="Cambria Math" w:hAnsi="Cambria Math"/>
              </w:rPr>
              <m:t>A</m:t>
            </m:r>
          </m:e>
        </m:d>
        <m:r>
          <w:rPr>
            <w:rFonts w:ascii="Cambria Math" w:hAnsi="Cambria Math"/>
          </w:rPr>
          <m:t>+k</m:t>
        </m:r>
      </m:oMath>
      <w:r w:rsidRPr="005932D0">
        <w:rPr>
          <w:rFonts w:ascii="Cambria" w:hAnsi="Cambria"/>
        </w:rPr>
        <w:t xml:space="preserve">, where </w:t>
      </w:r>
      <w:r w:rsidRPr="005932D0">
        <w:rPr>
          <w:rFonts w:ascii="Cambria" w:hAnsi="Cambria"/>
          <w:i/>
        </w:rPr>
        <w:t>m</w:t>
      </w:r>
      <w:r w:rsidR="00003DB9" w:rsidRPr="005932D0">
        <w:rPr>
          <w:rFonts w:ascii="Cambria" w:hAnsi="Cambria"/>
          <w:i/>
        </w:rPr>
        <w:t>,</w:t>
      </w:r>
      <w:r w:rsidRPr="005932D0">
        <w:rPr>
          <w:rFonts w:ascii="Cambria" w:hAnsi="Cambria"/>
        </w:rPr>
        <w:t xml:space="preserve"> the slope</w:t>
      </w:r>
      <w:r w:rsidR="00003DB9" w:rsidRPr="005932D0">
        <w:rPr>
          <w:rFonts w:ascii="Cambria" w:hAnsi="Cambria"/>
        </w:rPr>
        <w:t>, is the order of the reaction.</w:t>
      </w:r>
      <w:bookmarkStart w:id="129" w:name="_GoBack"/>
      <w:bookmarkEnd w:id="129"/>
      <w:r w:rsidR="00D4094A" w:rsidRPr="005932D0">
        <w:rPr>
          <w:rFonts w:ascii="Cambria" w:hAnsi="Cambria"/>
        </w:rPr>
        <w:br/>
      </w:r>
    </w:p>
    <w:p w14:paraId="4D5824E1" w14:textId="0588CA19" w:rsidR="00003DB9" w:rsidRPr="005932D0" w:rsidRDefault="00003DB9" w:rsidP="00003DB9">
      <w:pPr>
        <w:pStyle w:val="ListParagraph"/>
        <w:numPr>
          <w:ilvl w:val="1"/>
          <w:numId w:val="1"/>
        </w:numPr>
        <w:rPr>
          <w:rFonts w:ascii="Cambria" w:hAnsi="Cambria"/>
        </w:rPr>
      </w:pPr>
      <w:r w:rsidRPr="005932D0">
        <w:rPr>
          <w:rFonts w:ascii="Cambria" w:hAnsi="Cambria"/>
        </w:rPr>
        <w:t xml:space="preserve">Determining the </w:t>
      </w:r>
      <w:ins w:id="130" w:author="JoVE JoVE" w:date="2015-07-10T12:21:00Z">
        <w:r w:rsidR="001B308A">
          <w:rPr>
            <w:rFonts w:ascii="Cambria" w:hAnsi="Cambria"/>
          </w:rPr>
          <w:t>R</w:t>
        </w:r>
      </w:ins>
      <w:del w:id="131" w:author="JoVE JoVE" w:date="2015-07-10T12:21:00Z">
        <w:r w:rsidRPr="005932D0" w:rsidDel="001B308A">
          <w:rPr>
            <w:rFonts w:ascii="Cambria" w:hAnsi="Cambria"/>
          </w:rPr>
          <w:delText>r</w:delText>
        </w:r>
      </w:del>
      <w:r w:rsidRPr="005932D0">
        <w:rPr>
          <w:rFonts w:ascii="Cambria" w:hAnsi="Cambria"/>
        </w:rPr>
        <w:t xml:space="preserve">ate </w:t>
      </w:r>
      <w:ins w:id="132" w:author="JoVE JoVE" w:date="2015-07-10T12:21:00Z">
        <w:r w:rsidR="001B308A">
          <w:rPr>
            <w:rFonts w:ascii="Cambria" w:hAnsi="Cambria"/>
          </w:rPr>
          <w:t>C</w:t>
        </w:r>
      </w:ins>
      <w:del w:id="133" w:author="JoVE JoVE" w:date="2015-07-10T12:21:00Z">
        <w:r w:rsidRPr="005932D0" w:rsidDel="001B308A">
          <w:rPr>
            <w:rFonts w:ascii="Cambria" w:hAnsi="Cambria"/>
          </w:rPr>
          <w:delText>c</w:delText>
        </w:r>
      </w:del>
      <w:r w:rsidRPr="005932D0">
        <w:rPr>
          <w:rFonts w:ascii="Cambria" w:hAnsi="Cambria"/>
        </w:rPr>
        <w:t xml:space="preserve">onstant, </w:t>
      </w:r>
      <w:r w:rsidRPr="005932D0">
        <w:rPr>
          <w:rFonts w:ascii="Cambria" w:hAnsi="Cambria"/>
          <w:i/>
        </w:rPr>
        <w:t>k</w:t>
      </w:r>
      <w:r w:rsidR="00661157" w:rsidRPr="005932D0">
        <w:rPr>
          <w:rFonts w:ascii="Cambria" w:hAnsi="Cambria"/>
          <w:i/>
        </w:rPr>
        <w:br/>
      </w:r>
    </w:p>
    <w:p w14:paraId="645E9BD0" w14:textId="28C66A39" w:rsidR="00003DB9" w:rsidRPr="005932D0" w:rsidRDefault="00513538" w:rsidP="00003DB9">
      <w:pPr>
        <w:pStyle w:val="ListParagraph"/>
        <w:numPr>
          <w:ilvl w:val="2"/>
          <w:numId w:val="1"/>
        </w:numPr>
        <w:rPr>
          <w:rFonts w:ascii="Cambria" w:hAnsi="Cambria"/>
        </w:rPr>
      </w:pPr>
      <w:r w:rsidRPr="005932D0">
        <w:rPr>
          <w:rFonts w:ascii="Cambria" w:hAnsi="Cambria"/>
        </w:rPr>
        <w:t>For each trial</w:t>
      </w:r>
      <w:r w:rsidR="00661157" w:rsidRPr="005932D0">
        <w:rPr>
          <w:rFonts w:ascii="Cambria" w:hAnsi="Cambria"/>
        </w:rPr>
        <w:t xml:space="preserve">, </w:t>
      </w:r>
      <w:r w:rsidR="00D4094A" w:rsidRPr="005932D0">
        <w:rPr>
          <w:rFonts w:ascii="Cambria" w:hAnsi="Cambria"/>
        </w:rPr>
        <w:t>convert</w:t>
      </w:r>
      <w:r w:rsidR="00661157" w:rsidRPr="005932D0">
        <w:rPr>
          <w:rFonts w:ascii="Cambria" w:hAnsi="Cambria"/>
        </w:rPr>
        <w:t xml:space="preserve"> the rate,</w:t>
      </w:r>
      <w:r w:rsidR="00003DB9" w:rsidRPr="005932D0">
        <w:rPr>
          <w:rFonts w:ascii="Cambria" w:hAnsi="Cambria"/>
        </w:rPr>
        <w:t xml:space="preserve"> P</w:t>
      </w:r>
      <w:r w:rsidR="00003DB9" w:rsidRPr="005932D0">
        <w:rPr>
          <w:rFonts w:ascii="Cambria" w:hAnsi="Cambria"/>
          <w:position w:val="-6"/>
        </w:rPr>
        <w:t>O</w:t>
      </w:r>
      <w:r w:rsidR="00003DB9" w:rsidRPr="005932D0">
        <w:rPr>
          <w:rFonts w:ascii="Cambria" w:hAnsi="Cambria"/>
          <w:position w:val="-6"/>
          <w:vertAlign w:val="subscript"/>
        </w:rPr>
        <w:t>2</w:t>
      </w:r>
      <w:r w:rsidR="00003DB9" w:rsidRPr="005932D0">
        <w:rPr>
          <w:rFonts w:ascii="Cambria" w:hAnsi="Cambria"/>
        </w:rPr>
        <w:t>/s</w:t>
      </w:r>
      <w:r w:rsidR="007A1F19" w:rsidRPr="005932D0">
        <w:rPr>
          <w:rFonts w:ascii="Cambria" w:hAnsi="Cambria"/>
        </w:rPr>
        <w:t>,</w:t>
      </w:r>
      <w:r w:rsidR="00003DB9" w:rsidRPr="005932D0">
        <w:rPr>
          <w:rFonts w:ascii="Cambria" w:hAnsi="Cambria"/>
        </w:rPr>
        <w:t xml:space="preserve"> into units of </w:t>
      </w:r>
      <w:proofErr w:type="spellStart"/>
      <w:r w:rsidR="00003DB9" w:rsidRPr="005932D0">
        <w:rPr>
          <w:rFonts w:ascii="Cambria" w:hAnsi="Cambria"/>
        </w:rPr>
        <w:t>at</w:t>
      </w:r>
      <w:r w:rsidR="007A1F19" w:rsidRPr="005932D0">
        <w:rPr>
          <w:rFonts w:ascii="Cambria" w:hAnsi="Cambria"/>
        </w:rPr>
        <w:t>m</w:t>
      </w:r>
      <w:proofErr w:type="spellEnd"/>
      <w:r w:rsidR="007A1F19" w:rsidRPr="005932D0">
        <w:rPr>
          <w:rFonts w:ascii="Cambria" w:hAnsi="Cambria"/>
        </w:rPr>
        <w:t xml:space="preserve">/s if the rate is in a different unit such as </w:t>
      </w:r>
      <w:proofErr w:type="spellStart"/>
      <w:r w:rsidR="007A1F19" w:rsidRPr="005932D0">
        <w:rPr>
          <w:rFonts w:ascii="Cambria" w:hAnsi="Cambria"/>
        </w:rPr>
        <w:t>torr</w:t>
      </w:r>
      <w:proofErr w:type="spellEnd"/>
      <w:r w:rsidR="007A1F19" w:rsidRPr="005932D0">
        <w:rPr>
          <w:rFonts w:ascii="Cambria" w:hAnsi="Cambria"/>
        </w:rPr>
        <w:t>/s.</w:t>
      </w:r>
      <w:r w:rsidR="00D4094A" w:rsidRPr="005932D0">
        <w:rPr>
          <w:rFonts w:ascii="Cambria" w:hAnsi="Cambria"/>
        </w:rPr>
        <w:br/>
      </w:r>
    </w:p>
    <w:p w14:paraId="447E35F5" w14:textId="18A6C99D" w:rsidR="007A1F19" w:rsidRPr="005932D0" w:rsidRDefault="007A1F19" w:rsidP="00003DB9">
      <w:pPr>
        <w:pStyle w:val="ListParagraph"/>
        <w:numPr>
          <w:ilvl w:val="2"/>
          <w:numId w:val="1"/>
        </w:numPr>
        <w:rPr>
          <w:rFonts w:ascii="Cambria" w:hAnsi="Cambria"/>
        </w:rPr>
      </w:pPr>
      <w:r w:rsidRPr="005932D0">
        <w:rPr>
          <w:rFonts w:ascii="Cambria" w:hAnsi="Cambria"/>
        </w:rPr>
        <w:t>Because bubbles were evolved in aqueous solution,</w:t>
      </w:r>
      <w:r w:rsidR="00D4094A" w:rsidRPr="005932D0">
        <w:rPr>
          <w:rFonts w:ascii="Cambria" w:hAnsi="Cambria"/>
        </w:rPr>
        <w:t xml:space="preserve"> subtract</w:t>
      </w:r>
      <w:r w:rsidRPr="005932D0">
        <w:rPr>
          <w:rFonts w:ascii="Cambria" w:hAnsi="Cambria"/>
        </w:rPr>
        <w:t xml:space="preserve"> the vapor pressure of water from the system pressure for each trial. The new rate reflects only the pressure due to oxygen evolution. </w:t>
      </w:r>
      <w:r w:rsidR="00D4094A" w:rsidRPr="005932D0">
        <w:rPr>
          <w:rFonts w:ascii="Cambria" w:hAnsi="Cambria"/>
        </w:rPr>
        <w:br/>
      </w:r>
    </w:p>
    <w:p w14:paraId="0A983CFA" w14:textId="0AA3502F" w:rsidR="007A1F19" w:rsidRPr="005932D0" w:rsidRDefault="00D4094A" w:rsidP="00003DB9">
      <w:pPr>
        <w:pStyle w:val="ListParagraph"/>
        <w:numPr>
          <w:ilvl w:val="2"/>
          <w:numId w:val="1"/>
        </w:numPr>
        <w:rPr>
          <w:rFonts w:ascii="Cambria" w:hAnsi="Cambria"/>
        </w:rPr>
      </w:pPr>
      <w:r w:rsidRPr="005932D0">
        <w:rPr>
          <w:rFonts w:ascii="Cambria" w:hAnsi="Cambria"/>
        </w:rPr>
        <w:t>Apply t</w:t>
      </w:r>
      <w:r w:rsidR="007A1F19" w:rsidRPr="005932D0">
        <w:rPr>
          <w:rFonts w:ascii="Cambria" w:hAnsi="Cambria"/>
        </w:rPr>
        <w:t xml:space="preserve">he Ideal Gas law to convert </w:t>
      </w:r>
      <w:r w:rsidR="00513538" w:rsidRPr="005932D0">
        <w:rPr>
          <w:rFonts w:ascii="Cambria" w:hAnsi="Cambria"/>
        </w:rPr>
        <w:t xml:space="preserve">the rate </w:t>
      </w:r>
      <w:r w:rsidR="007A1F19" w:rsidRPr="005932D0">
        <w:rPr>
          <w:rFonts w:ascii="Cambria" w:hAnsi="Cambria"/>
        </w:rPr>
        <w:t xml:space="preserve">from </w:t>
      </w:r>
      <w:proofErr w:type="spellStart"/>
      <w:r w:rsidR="007A1F19" w:rsidRPr="005932D0">
        <w:rPr>
          <w:rFonts w:ascii="Cambria" w:hAnsi="Cambria"/>
        </w:rPr>
        <w:t>atm</w:t>
      </w:r>
      <w:proofErr w:type="spellEnd"/>
      <w:r w:rsidR="007A1F19" w:rsidRPr="005932D0">
        <w:rPr>
          <w:rFonts w:ascii="Cambria" w:hAnsi="Cambria"/>
        </w:rPr>
        <w:t>/s into moles/s in each trial.</w:t>
      </w:r>
      <w:r w:rsidRPr="005932D0">
        <w:rPr>
          <w:rFonts w:ascii="Cambria" w:hAnsi="Cambria"/>
        </w:rPr>
        <w:br/>
      </w:r>
    </w:p>
    <w:p w14:paraId="0D67FB2B" w14:textId="3647E029" w:rsidR="007A1F19" w:rsidRPr="005932D0" w:rsidRDefault="00D4094A" w:rsidP="007A1F19">
      <w:pPr>
        <w:pStyle w:val="ListParagraph"/>
        <w:numPr>
          <w:ilvl w:val="3"/>
          <w:numId w:val="1"/>
        </w:numPr>
        <w:rPr>
          <w:rFonts w:ascii="Cambria" w:hAnsi="Cambria"/>
        </w:rPr>
      </w:pPr>
      <w:r w:rsidRPr="005932D0">
        <w:rPr>
          <w:rFonts w:ascii="Cambria" w:hAnsi="Cambria"/>
        </w:rPr>
        <w:t xml:space="preserve">Rearrange </w:t>
      </w:r>
      <w:r w:rsidR="007A1F19" w:rsidRPr="005932D0">
        <w:rPr>
          <w:rFonts w:ascii="Cambria" w:hAnsi="Cambria"/>
        </w:rPr>
        <w:t xml:space="preserve">PV = </w:t>
      </w:r>
      <w:proofErr w:type="spellStart"/>
      <w:r w:rsidR="007A1F19" w:rsidRPr="005932D0">
        <w:rPr>
          <w:rFonts w:ascii="Cambria" w:hAnsi="Cambria"/>
        </w:rPr>
        <w:t>nRT</w:t>
      </w:r>
      <w:proofErr w:type="spellEnd"/>
      <w:r w:rsidR="007A1F19" w:rsidRPr="005932D0">
        <w:rPr>
          <w:rFonts w:ascii="Cambria" w:hAnsi="Cambria"/>
        </w:rPr>
        <w:t xml:space="preserve"> to n = PV/RT. The s</w:t>
      </w:r>
      <w:r w:rsidR="007A1F19" w:rsidRPr="005932D0">
        <w:rPr>
          <w:rFonts w:ascii="Cambria" w:hAnsi="Cambria"/>
          <w:vertAlign w:val="superscript"/>
        </w:rPr>
        <w:t>-1</w:t>
      </w:r>
      <w:r w:rsidR="007A1F19" w:rsidRPr="005932D0">
        <w:rPr>
          <w:rFonts w:ascii="Cambria" w:hAnsi="Cambria"/>
        </w:rPr>
        <w:t xml:space="preserve"> unit remains unchanged. The volume is </w:t>
      </w:r>
      <w:r w:rsidR="00513538" w:rsidRPr="005932D0">
        <w:rPr>
          <w:rFonts w:ascii="Cambria" w:hAnsi="Cambria"/>
        </w:rPr>
        <w:t>equivalent</w:t>
      </w:r>
      <w:r w:rsidR="007A1F19" w:rsidRPr="005932D0">
        <w:rPr>
          <w:rFonts w:ascii="Cambria" w:hAnsi="Cambria"/>
        </w:rPr>
        <w:t xml:space="preserve"> to the test tube volume minus the solution volume (50 mL).</w:t>
      </w:r>
      <w:r w:rsidRPr="005932D0">
        <w:rPr>
          <w:rFonts w:ascii="Cambria" w:hAnsi="Cambria"/>
        </w:rPr>
        <w:br/>
      </w:r>
    </w:p>
    <w:p w14:paraId="4C7F39A7" w14:textId="62464121" w:rsidR="007A1F19" w:rsidRPr="005932D0" w:rsidRDefault="006E1DE2" w:rsidP="007A1F19">
      <w:pPr>
        <w:pStyle w:val="ListParagraph"/>
        <w:numPr>
          <w:ilvl w:val="2"/>
          <w:numId w:val="1"/>
        </w:numPr>
        <w:rPr>
          <w:rFonts w:ascii="Cambria" w:hAnsi="Cambria"/>
        </w:rPr>
      </w:pPr>
      <w:r w:rsidRPr="005932D0">
        <w:rPr>
          <w:rFonts w:ascii="Cambria" w:hAnsi="Cambria"/>
        </w:rPr>
        <w:t>Use t</w:t>
      </w:r>
      <w:r w:rsidR="007A1F19" w:rsidRPr="005932D0">
        <w:rPr>
          <w:rFonts w:ascii="Cambria" w:hAnsi="Cambria"/>
        </w:rPr>
        <w:t>he balanced chemical reaction to convert from moles of oxygen produced to moles of hydrogen peroxide decomposed in each trial.</w:t>
      </w:r>
      <w:r w:rsidRPr="005932D0">
        <w:rPr>
          <w:rFonts w:ascii="Cambria" w:hAnsi="Cambria"/>
        </w:rPr>
        <w:br/>
      </w:r>
    </w:p>
    <w:p w14:paraId="0A649380" w14:textId="09B9301A" w:rsidR="007A1F19" w:rsidRPr="005932D0" w:rsidRDefault="006E1DE2" w:rsidP="007A1F19">
      <w:pPr>
        <w:pStyle w:val="ListParagraph"/>
        <w:numPr>
          <w:ilvl w:val="2"/>
          <w:numId w:val="1"/>
        </w:numPr>
        <w:rPr>
          <w:rFonts w:ascii="Cambria" w:hAnsi="Cambria"/>
        </w:rPr>
      </w:pPr>
      <w:r w:rsidRPr="005932D0">
        <w:rPr>
          <w:rFonts w:ascii="Cambria" w:hAnsi="Cambria"/>
        </w:rPr>
        <w:t>Divide t</w:t>
      </w:r>
      <w:r w:rsidR="007A1F19" w:rsidRPr="005932D0">
        <w:rPr>
          <w:rFonts w:ascii="Cambria" w:hAnsi="Cambria"/>
        </w:rPr>
        <w:t>he moles of H</w:t>
      </w:r>
      <w:r w:rsidR="007A1F19" w:rsidRPr="005932D0">
        <w:rPr>
          <w:rFonts w:ascii="Cambria" w:hAnsi="Cambria"/>
          <w:vertAlign w:val="subscript"/>
        </w:rPr>
        <w:t>2</w:t>
      </w:r>
      <w:r w:rsidR="007A1F19" w:rsidRPr="005932D0">
        <w:rPr>
          <w:rFonts w:ascii="Cambria" w:hAnsi="Cambria"/>
        </w:rPr>
        <w:t>O</w:t>
      </w:r>
      <w:r w:rsidR="007A1F19" w:rsidRPr="005932D0">
        <w:rPr>
          <w:rFonts w:ascii="Cambria" w:hAnsi="Cambria"/>
          <w:vertAlign w:val="subscript"/>
        </w:rPr>
        <w:t>2</w:t>
      </w:r>
      <w:r w:rsidR="007A1F19" w:rsidRPr="005932D0">
        <w:rPr>
          <w:rFonts w:ascii="Cambria" w:hAnsi="Cambria"/>
        </w:rPr>
        <w:t xml:space="preserve"> by the volume of the solution, 0.050 L, to yield the molarity of H</w:t>
      </w:r>
      <w:r w:rsidR="007A1F19" w:rsidRPr="005932D0">
        <w:rPr>
          <w:rFonts w:ascii="Cambria" w:hAnsi="Cambria"/>
          <w:vertAlign w:val="subscript"/>
        </w:rPr>
        <w:t>2</w:t>
      </w:r>
      <w:r w:rsidR="007A1F19" w:rsidRPr="005932D0">
        <w:rPr>
          <w:rFonts w:ascii="Cambria" w:hAnsi="Cambria"/>
        </w:rPr>
        <w:t>O</w:t>
      </w:r>
      <w:r w:rsidR="007A1F19" w:rsidRPr="005932D0">
        <w:rPr>
          <w:rFonts w:ascii="Cambria" w:hAnsi="Cambria"/>
          <w:vertAlign w:val="subscript"/>
        </w:rPr>
        <w:t>2</w:t>
      </w:r>
      <w:r w:rsidR="007A1F19" w:rsidRPr="005932D0">
        <w:rPr>
          <w:rFonts w:ascii="Cambria" w:hAnsi="Cambria"/>
        </w:rPr>
        <w:t xml:space="preserve"> decomposed per second, [H</w:t>
      </w:r>
      <w:r w:rsidR="007A1F19" w:rsidRPr="005932D0">
        <w:rPr>
          <w:rFonts w:ascii="Cambria" w:hAnsi="Cambria"/>
          <w:vertAlign w:val="subscript"/>
        </w:rPr>
        <w:t>2</w:t>
      </w:r>
      <w:r w:rsidR="007A1F19" w:rsidRPr="005932D0">
        <w:rPr>
          <w:rFonts w:ascii="Cambria" w:hAnsi="Cambria"/>
        </w:rPr>
        <w:t>O</w:t>
      </w:r>
      <w:r w:rsidR="007A1F19" w:rsidRPr="005932D0">
        <w:rPr>
          <w:rFonts w:ascii="Cambria" w:hAnsi="Cambria"/>
          <w:vertAlign w:val="subscript"/>
        </w:rPr>
        <w:t>2</w:t>
      </w:r>
      <w:r w:rsidR="007A1F19" w:rsidRPr="005932D0">
        <w:rPr>
          <w:rFonts w:ascii="Cambria" w:hAnsi="Cambria"/>
        </w:rPr>
        <w:t xml:space="preserve">]/s. </w:t>
      </w:r>
      <w:r w:rsidRPr="005932D0">
        <w:rPr>
          <w:rFonts w:ascii="Cambria" w:hAnsi="Cambria"/>
        </w:rPr>
        <w:br/>
      </w:r>
    </w:p>
    <w:p w14:paraId="47D390A3" w14:textId="280D0231" w:rsidR="007A1F19" w:rsidRPr="005932D0" w:rsidRDefault="006C6096" w:rsidP="007A1F19">
      <w:pPr>
        <w:pStyle w:val="ListParagraph"/>
        <w:numPr>
          <w:ilvl w:val="2"/>
          <w:numId w:val="1"/>
        </w:numPr>
        <w:rPr>
          <w:rFonts w:ascii="Cambria" w:hAnsi="Cambria"/>
        </w:rPr>
      </w:pPr>
      <w:ins w:id="134" w:author="Neal Abrams" w:date="2015-07-15T15:46:00Z">
        <w:r>
          <w:rPr>
            <w:rFonts w:ascii="Cambria" w:hAnsi="Cambria"/>
          </w:rPr>
          <w:t xml:space="preserve">Because this experiment follows first-order kinetics, </w:t>
        </w:r>
      </w:ins>
      <w:commentRangeStart w:id="135"/>
      <w:commentRangeStart w:id="136"/>
      <w:del w:id="137" w:author="Neal Abrams" w:date="2015-07-15T15:47:00Z">
        <w:r w:rsidR="006E1DE2" w:rsidRPr="005932D0" w:rsidDel="006C6096">
          <w:rPr>
            <w:rFonts w:ascii="Cambria" w:hAnsi="Cambria"/>
          </w:rPr>
          <w:delText xml:space="preserve">Divide </w:delText>
        </w:r>
      </w:del>
      <w:ins w:id="138" w:author="Neal Abrams" w:date="2015-07-15T15:47:00Z">
        <w:r>
          <w:rPr>
            <w:rFonts w:ascii="Cambria" w:hAnsi="Cambria"/>
          </w:rPr>
          <w:t>d</w:t>
        </w:r>
        <w:r w:rsidRPr="005932D0">
          <w:rPr>
            <w:rFonts w:ascii="Cambria" w:hAnsi="Cambria"/>
          </w:rPr>
          <w:t xml:space="preserve">ivide </w:t>
        </w:r>
      </w:ins>
      <w:r w:rsidR="006E1DE2" w:rsidRPr="005932D0">
        <w:rPr>
          <w:rFonts w:ascii="Cambria" w:hAnsi="Cambria"/>
        </w:rPr>
        <w:t>t</w:t>
      </w:r>
      <w:r w:rsidR="007A1F19" w:rsidRPr="005932D0">
        <w:rPr>
          <w:rFonts w:ascii="Cambria" w:hAnsi="Cambria"/>
        </w:rPr>
        <w:t>h</w:t>
      </w:r>
      <w:ins w:id="139" w:author="Neal Abrams" w:date="2015-07-15T15:47:00Z">
        <w:r>
          <w:rPr>
            <w:rFonts w:ascii="Cambria" w:hAnsi="Cambria"/>
          </w:rPr>
          <w:t>e</w:t>
        </w:r>
      </w:ins>
      <w:del w:id="140" w:author="Neal Abrams" w:date="2015-07-15T15:47:00Z">
        <w:r w:rsidR="007A1F19" w:rsidRPr="005932D0" w:rsidDel="006C6096">
          <w:rPr>
            <w:rFonts w:ascii="Cambria" w:hAnsi="Cambria"/>
          </w:rPr>
          <w:delText>is</w:delText>
        </w:r>
      </w:del>
      <w:r w:rsidR="007A1F19" w:rsidRPr="005932D0">
        <w:rPr>
          <w:rFonts w:ascii="Cambria" w:hAnsi="Cambria"/>
        </w:rPr>
        <w:t xml:space="preserve"> rate, </w:t>
      </w:r>
      <w:ins w:id="141" w:author="JoVE JoVE" w:date="2015-07-10T12:23:00Z">
        <w:r w:rsidR="001B308A">
          <w:rPr>
            <w:rFonts w:ascii="Cambria" w:hAnsi="Cambria"/>
          </w:rPr>
          <w:t>[</w:t>
        </w:r>
      </w:ins>
      <w:r w:rsidR="007A1F19" w:rsidRPr="005932D0">
        <w:rPr>
          <w:rFonts w:ascii="Cambria" w:hAnsi="Cambria"/>
        </w:rPr>
        <w:t>H</w:t>
      </w:r>
      <w:r w:rsidR="007A1F19" w:rsidRPr="005932D0">
        <w:rPr>
          <w:rFonts w:ascii="Cambria" w:hAnsi="Cambria"/>
          <w:vertAlign w:val="subscript"/>
        </w:rPr>
        <w:t>2</w:t>
      </w:r>
      <w:r w:rsidR="007A1F19" w:rsidRPr="005932D0">
        <w:rPr>
          <w:rFonts w:ascii="Cambria" w:hAnsi="Cambria"/>
        </w:rPr>
        <w:t>O</w:t>
      </w:r>
      <w:r w:rsidR="007A1F19" w:rsidRPr="005932D0">
        <w:rPr>
          <w:rFonts w:ascii="Cambria" w:hAnsi="Cambria"/>
          <w:vertAlign w:val="subscript"/>
        </w:rPr>
        <w:t>2</w:t>
      </w:r>
      <w:ins w:id="142" w:author="JoVE JoVE" w:date="2015-07-10T12:23:00Z">
        <w:r w:rsidR="001B308A" w:rsidRPr="001B308A">
          <w:rPr>
            <w:rFonts w:ascii="Cambria" w:hAnsi="Cambria"/>
          </w:rPr>
          <w:t>]</w:t>
        </w:r>
      </w:ins>
      <w:r w:rsidR="007A1F19" w:rsidRPr="005932D0">
        <w:rPr>
          <w:rFonts w:ascii="Cambria" w:hAnsi="Cambria"/>
        </w:rPr>
        <w:t>/s, by the original solution concentration for each trial, [H</w:t>
      </w:r>
      <w:r w:rsidR="007A1F19" w:rsidRPr="005932D0">
        <w:rPr>
          <w:rFonts w:ascii="Cambria" w:hAnsi="Cambria"/>
          <w:vertAlign w:val="subscript"/>
        </w:rPr>
        <w:t>2</w:t>
      </w:r>
      <w:r w:rsidR="007A1F19" w:rsidRPr="005932D0">
        <w:rPr>
          <w:rFonts w:ascii="Cambria" w:hAnsi="Cambria"/>
        </w:rPr>
        <w:t>O</w:t>
      </w:r>
      <w:r w:rsidR="007A1F19" w:rsidRPr="005932D0">
        <w:rPr>
          <w:rFonts w:ascii="Cambria" w:hAnsi="Cambria"/>
          <w:vertAlign w:val="subscript"/>
        </w:rPr>
        <w:t>2</w:t>
      </w:r>
      <w:r w:rsidR="007A1F19" w:rsidRPr="005932D0">
        <w:rPr>
          <w:rFonts w:ascii="Cambria" w:hAnsi="Cambria"/>
        </w:rPr>
        <w:t>]</w:t>
      </w:r>
      <w:r w:rsidR="007A1F19" w:rsidRPr="005932D0">
        <w:rPr>
          <w:rFonts w:ascii="Cambria" w:hAnsi="Cambria"/>
          <w:vertAlign w:val="subscript"/>
        </w:rPr>
        <w:t>0</w:t>
      </w:r>
      <w:r w:rsidR="007A1F19" w:rsidRPr="005932D0">
        <w:rPr>
          <w:rFonts w:ascii="Cambria" w:hAnsi="Cambria"/>
        </w:rPr>
        <w:t xml:space="preserve">, </w:t>
      </w:r>
      <w:r w:rsidR="005C3B9B" w:rsidRPr="005932D0">
        <w:rPr>
          <w:rFonts w:ascii="Cambria" w:hAnsi="Cambria"/>
        </w:rPr>
        <w:t xml:space="preserve">to yield a rate constant, </w:t>
      </w:r>
      <w:r w:rsidR="005C3B9B" w:rsidRPr="005932D0">
        <w:rPr>
          <w:rFonts w:ascii="Cambria" w:hAnsi="Cambria"/>
          <w:i/>
        </w:rPr>
        <w:t>k</w:t>
      </w:r>
      <w:r w:rsidR="005C3B9B" w:rsidRPr="005932D0">
        <w:rPr>
          <w:rFonts w:ascii="Cambria" w:hAnsi="Cambria"/>
        </w:rPr>
        <w:t>.</w:t>
      </w:r>
      <w:commentRangeEnd w:id="135"/>
      <w:r w:rsidR="001308C6">
        <w:rPr>
          <w:rStyle w:val="CommentReference"/>
        </w:rPr>
        <w:commentReference w:id="135"/>
      </w:r>
      <w:commentRangeEnd w:id="136"/>
      <w:ins w:id="143" w:author="Neal Abrams" w:date="2015-07-15T15:45:00Z">
        <w:r>
          <w:rPr>
            <w:rFonts w:ascii="Cambria" w:hAnsi="Cambria"/>
          </w:rPr>
          <w:t xml:space="preserve"> This solution for the rate constant would vary </w:t>
        </w:r>
      </w:ins>
      <w:ins w:id="144" w:author="Neal Abrams" w:date="2015-07-15T15:46:00Z">
        <w:r>
          <w:rPr>
            <w:rFonts w:ascii="Cambria" w:hAnsi="Cambria"/>
          </w:rPr>
          <w:t xml:space="preserve">slightly </w:t>
        </w:r>
      </w:ins>
      <w:ins w:id="145" w:author="Neal Abrams" w:date="2015-07-15T15:45:00Z">
        <w:r>
          <w:rPr>
            <w:rFonts w:ascii="Cambria" w:hAnsi="Cambria"/>
          </w:rPr>
          <w:t>based on the order of the reaction previously determined.</w:t>
        </w:r>
      </w:ins>
      <w:r w:rsidR="00602081">
        <w:rPr>
          <w:rStyle w:val="CommentReference"/>
        </w:rPr>
        <w:commentReference w:id="136"/>
      </w:r>
      <w:r w:rsidR="006E1DE2" w:rsidRPr="005932D0">
        <w:rPr>
          <w:rFonts w:ascii="Cambria" w:hAnsi="Cambria"/>
        </w:rPr>
        <w:br/>
      </w:r>
    </w:p>
    <w:p w14:paraId="741A5DE6" w14:textId="518F89E3" w:rsidR="005C3B9B" w:rsidRPr="005932D0" w:rsidRDefault="006E1DE2" w:rsidP="007A1F19">
      <w:pPr>
        <w:pStyle w:val="ListParagraph"/>
        <w:numPr>
          <w:ilvl w:val="2"/>
          <w:numId w:val="1"/>
        </w:numPr>
        <w:rPr>
          <w:rFonts w:ascii="Cambria" w:hAnsi="Cambria"/>
        </w:rPr>
      </w:pPr>
      <w:r w:rsidRPr="005932D0">
        <w:rPr>
          <w:rFonts w:ascii="Cambria" w:hAnsi="Cambria"/>
        </w:rPr>
        <w:t>Average t</w:t>
      </w:r>
      <w:r w:rsidR="005C3B9B" w:rsidRPr="005932D0">
        <w:rPr>
          <w:rFonts w:ascii="Cambria" w:hAnsi="Cambria"/>
        </w:rPr>
        <w:t xml:space="preserve">he rate constants for each trial together since the temperature </w:t>
      </w:r>
      <w:r w:rsidR="00513538" w:rsidRPr="005932D0">
        <w:rPr>
          <w:rFonts w:ascii="Cambria" w:hAnsi="Cambria"/>
        </w:rPr>
        <w:t>is constant.</w:t>
      </w:r>
    </w:p>
    <w:p w14:paraId="0A01C5DA" w14:textId="77777777" w:rsidR="005C3B9B" w:rsidRPr="005932D0" w:rsidRDefault="005C3B9B" w:rsidP="005C3B9B">
      <w:pPr>
        <w:rPr>
          <w:rFonts w:ascii="Cambria" w:hAnsi="Cambria"/>
        </w:rPr>
      </w:pPr>
    </w:p>
    <w:p w14:paraId="2912AD62" w14:textId="45A4C393" w:rsidR="005C3B9B" w:rsidRPr="005932D0" w:rsidRDefault="005C3B9B" w:rsidP="009610F2">
      <w:pPr>
        <w:pStyle w:val="Heading2"/>
        <w:rPr>
          <w:rFonts w:ascii="Cambria" w:hAnsi="Cambria"/>
        </w:rPr>
      </w:pPr>
      <w:r w:rsidRPr="005932D0">
        <w:rPr>
          <w:rFonts w:ascii="Cambria" w:hAnsi="Cambria"/>
        </w:rPr>
        <w:t xml:space="preserve">Representative </w:t>
      </w:r>
      <w:ins w:id="146" w:author="JoVE JoVE" w:date="2015-07-10T12:22:00Z">
        <w:r w:rsidR="001B308A">
          <w:rPr>
            <w:rFonts w:ascii="Cambria" w:hAnsi="Cambria"/>
          </w:rPr>
          <w:t>R</w:t>
        </w:r>
      </w:ins>
      <w:del w:id="147" w:author="JoVE JoVE" w:date="2015-07-10T12:22:00Z">
        <w:r w:rsidRPr="005932D0" w:rsidDel="001B308A">
          <w:rPr>
            <w:rFonts w:ascii="Cambria" w:hAnsi="Cambria"/>
          </w:rPr>
          <w:delText>r</w:delText>
        </w:r>
      </w:del>
      <w:r w:rsidRPr="005932D0">
        <w:rPr>
          <w:rFonts w:ascii="Cambria" w:hAnsi="Cambria"/>
        </w:rPr>
        <w:t>esults</w:t>
      </w:r>
    </w:p>
    <w:p w14:paraId="7B918C09" w14:textId="28C021F1" w:rsidR="0020281F" w:rsidRPr="005932D0" w:rsidRDefault="0094212C" w:rsidP="0020281F">
      <w:pPr>
        <w:pStyle w:val="ListParagraph"/>
        <w:numPr>
          <w:ilvl w:val="0"/>
          <w:numId w:val="17"/>
        </w:numPr>
        <w:rPr>
          <w:rFonts w:ascii="Cambria" w:hAnsi="Cambria"/>
        </w:rPr>
      </w:pPr>
      <w:r w:rsidRPr="005932D0">
        <w:rPr>
          <w:rFonts w:ascii="Cambria" w:hAnsi="Cambria"/>
        </w:rPr>
        <w:t>Hydrogen peroxide solutions</w:t>
      </w:r>
      <w:r w:rsidR="006E1DE2" w:rsidRPr="005932D0">
        <w:rPr>
          <w:rFonts w:ascii="Cambria" w:hAnsi="Cambria"/>
        </w:rPr>
        <w:t xml:space="preserve"> (</w:t>
      </w:r>
      <w:ins w:id="148" w:author="JoVE JoVE" w:date="2015-07-10T09:06:00Z">
        <w:r w:rsidR="005932D0">
          <w:rPr>
            <w:rFonts w:ascii="Cambria" w:hAnsi="Cambria"/>
            <w:b/>
          </w:rPr>
          <w:t>T</w:t>
        </w:r>
      </w:ins>
      <w:del w:id="149" w:author="JoVE JoVE" w:date="2015-07-10T09:06:00Z">
        <w:r w:rsidR="006E1DE2" w:rsidRPr="005932D0" w:rsidDel="005932D0">
          <w:rPr>
            <w:rFonts w:ascii="Cambria" w:hAnsi="Cambria"/>
            <w:b/>
          </w:rPr>
          <w:delText>t</w:delText>
        </w:r>
      </w:del>
      <w:r w:rsidR="006E1DE2" w:rsidRPr="005932D0">
        <w:rPr>
          <w:rFonts w:ascii="Cambria" w:hAnsi="Cambria"/>
          <w:b/>
        </w:rPr>
        <w:t>able 2)</w:t>
      </w:r>
    </w:p>
    <w:p w14:paraId="62FDB464" w14:textId="77777777" w:rsidR="00D0001E" w:rsidRPr="005932D0" w:rsidRDefault="00D0001E" w:rsidP="00D0001E">
      <w:pPr>
        <w:rPr>
          <w:rFonts w:ascii="Cambria" w:hAnsi="Cambria"/>
        </w:rPr>
      </w:pPr>
    </w:p>
    <w:p w14:paraId="0F5E77C9" w14:textId="6DE2E195" w:rsidR="00923566" w:rsidRPr="005932D0" w:rsidRDefault="0094212C" w:rsidP="009610F2">
      <w:pPr>
        <w:pStyle w:val="ListParagraph"/>
        <w:numPr>
          <w:ilvl w:val="0"/>
          <w:numId w:val="17"/>
        </w:numPr>
        <w:rPr>
          <w:rFonts w:ascii="Cambria" w:hAnsi="Cambria"/>
        </w:rPr>
      </w:pPr>
      <w:r w:rsidRPr="005932D0">
        <w:rPr>
          <w:rFonts w:ascii="Cambria" w:hAnsi="Cambria"/>
        </w:rPr>
        <w:t>Oxygen evolution data and initial rates</w:t>
      </w:r>
      <w:r w:rsidR="006E1DE2" w:rsidRPr="005932D0">
        <w:rPr>
          <w:rFonts w:ascii="Cambria" w:hAnsi="Cambria"/>
        </w:rPr>
        <w:t xml:space="preserve"> (</w:t>
      </w:r>
      <w:r w:rsidR="006E1DE2" w:rsidRPr="005932D0">
        <w:rPr>
          <w:rFonts w:ascii="Cambria" w:hAnsi="Cambria"/>
          <w:b/>
        </w:rPr>
        <w:t>Fig</w:t>
      </w:r>
      <w:ins w:id="150" w:author="JoVE JoVE" w:date="2015-07-10T09:06:00Z">
        <w:r w:rsidR="005932D0">
          <w:rPr>
            <w:rFonts w:ascii="Cambria" w:hAnsi="Cambria"/>
            <w:b/>
          </w:rPr>
          <w:t xml:space="preserve">ure </w:t>
        </w:r>
      </w:ins>
      <w:r w:rsidR="006E1DE2" w:rsidRPr="005932D0">
        <w:rPr>
          <w:rFonts w:ascii="Cambria" w:hAnsi="Cambria"/>
          <w:b/>
        </w:rPr>
        <w:t>1)</w:t>
      </w:r>
    </w:p>
    <w:p w14:paraId="1F6AB183" w14:textId="77777777" w:rsidR="0094212C" w:rsidRPr="005932D0" w:rsidRDefault="0094212C" w:rsidP="006E1DE2">
      <w:pPr>
        <w:rPr>
          <w:rFonts w:ascii="Cambria" w:hAnsi="Cambria"/>
        </w:rPr>
      </w:pPr>
    </w:p>
    <w:p w14:paraId="5B28A01E" w14:textId="0A24506F" w:rsidR="0094212C" w:rsidRPr="005932D0" w:rsidRDefault="0094212C" w:rsidP="009610F2">
      <w:pPr>
        <w:pStyle w:val="ListParagraph"/>
        <w:numPr>
          <w:ilvl w:val="0"/>
          <w:numId w:val="17"/>
        </w:numPr>
        <w:rPr>
          <w:rFonts w:ascii="Cambria" w:hAnsi="Cambria"/>
        </w:rPr>
      </w:pPr>
      <w:r w:rsidRPr="005932D0">
        <w:rPr>
          <w:rFonts w:ascii="Cambria" w:hAnsi="Cambria"/>
        </w:rPr>
        <w:t>Reaction order</w:t>
      </w:r>
    </w:p>
    <w:p w14:paraId="0612611D" w14:textId="482F79B7" w:rsidR="0094212C" w:rsidRPr="005932D0" w:rsidRDefault="0094212C" w:rsidP="009610F2">
      <w:pPr>
        <w:pStyle w:val="ListParagraph"/>
        <w:numPr>
          <w:ilvl w:val="2"/>
          <w:numId w:val="17"/>
        </w:numPr>
        <w:rPr>
          <w:rFonts w:ascii="Cambria" w:hAnsi="Cambria"/>
        </w:rPr>
      </w:pPr>
      <w:r w:rsidRPr="005932D0">
        <w:rPr>
          <w:rFonts w:ascii="Cambria" w:hAnsi="Cambria"/>
        </w:rPr>
        <w:t>Data for</w:t>
      </w:r>
      <w:r w:rsidR="008D3343" w:rsidRPr="005932D0">
        <w:rPr>
          <w:rFonts w:ascii="Cambria" w:hAnsi="Cambria"/>
        </w:rPr>
        <w:t xml:space="preserve"> five trials and graph with slope is tabulated below</w:t>
      </w:r>
      <w:r w:rsidR="006E1DE2" w:rsidRPr="005932D0">
        <w:rPr>
          <w:rFonts w:ascii="Cambria" w:hAnsi="Cambria"/>
        </w:rPr>
        <w:t xml:space="preserve"> (</w:t>
      </w:r>
      <w:r w:rsidR="006E1DE2" w:rsidRPr="005932D0">
        <w:rPr>
          <w:rFonts w:ascii="Cambria" w:hAnsi="Cambria"/>
          <w:b/>
        </w:rPr>
        <w:t>Table 3)</w:t>
      </w:r>
      <w:r w:rsidR="008D3343" w:rsidRPr="005932D0">
        <w:rPr>
          <w:rFonts w:ascii="Cambria" w:hAnsi="Cambria"/>
        </w:rPr>
        <w:t xml:space="preserve">. The slope of </w:t>
      </w:r>
      <w:r w:rsidR="00513538" w:rsidRPr="005932D0">
        <w:rPr>
          <w:rFonts w:ascii="Cambria" w:hAnsi="Cambria"/>
        </w:rPr>
        <w:t>0.9353</w:t>
      </w:r>
      <w:r w:rsidR="008D3343" w:rsidRPr="005932D0">
        <w:rPr>
          <w:rFonts w:ascii="Cambria" w:hAnsi="Cambria"/>
        </w:rPr>
        <w:t xml:space="preserve"> ≈ 1, an integer value of the reaction order.</w:t>
      </w:r>
    </w:p>
    <w:p w14:paraId="43B10A68" w14:textId="77777777" w:rsidR="0094212C" w:rsidRPr="005932D0" w:rsidRDefault="0094212C" w:rsidP="0094212C">
      <w:pPr>
        <w:ind w:left="720"/>
        <w:rPr>
          <w:rFonts w:ascii="Cambria" w:hAnsi="Cambria"/>
        </w:rPr>
      </w:pPr>
    </w:p>
    <w:p w14:paraId="5F23C772" w14:textId="635DA653" w:rsidR="008D3343" w:rsidRPr="005932D0" w:rsidRDefault="008D3343" w:rsidP="009610F2">
      <w:pPr>
        <w:pStyle w:val="ListParagraph"/>
        <w:numPr>
          <w:ilvl w:val="0"/>
          <w:numId w:val="17"/>
        </w:numPr>
        <w:rPr>
          <w:rFonts w:ascii="Cambria" w:hAnsi="Cambria"/>
        </w:rPr>
      </w:pPr>
      <w:r w:rsidRPr="005932D0">
        <w:rPr>
          <w:rFonts w:ascii="Cambria" w:hAnsi="Cambria"/>
        </w:rPr>
        <w:t xml:space="preserve">Rate constant, </w:t>
      </w:r>
      <w:r w:rsidRPr="005932D0">
        <w:rPr>
          <w:rFonts w:ascii="Cambria" w:hAnsi="Cambria"/>
          <w:i/>
        </w:rPr>
        <w:t>k</w:t>
      </w:r>
    </w:p>
    <w:p w14:paraId="58B967D0" w14:textId="634DFFFF" w:rsidR="009610F2" w:rsidRPr="005932D0" w:rsidRDefault="006E1DE2" w:rsidP="009610F2">
      <w:pPr>
        <w:pStyle w:val="ListParagraph"/>
        <w:numPr>
          <w:ilvl w:val="1"/>
          <w:numId w:val="17"/>
        </w:numPr>
        <w:rPr>
          <w:rFonts w:ascii="Cambria" w:hAnsi="Cambria"/>
        </w:rPr>
      </w:pPr>
      <w:r w:rsidRPr="005932D0">
        <w:rPr>
          <w:rFonts w:ascii="Cambria" w:hAnsi="Cambria"/>
        </w:rPr>
        <w:t>Calculate t</w:t>
      </w:r>
      <w:r w:rsidR="009610F2" w:rsidRPr="005932D0">
        <w:rPr>
          <w:rFonts w:ascii="Cambria" w:hAnsi="Cambria"/>
        </w:rPr>
        <w:t xml:space="preserve">he rate in </w:t>
      </w:r>
      <w:proofErr w:type="spellStart"/>
      <w:r w:rsidR="009610F2" w:rsidRPr="005932D0">
        <w:rPr>
          <w:rFonts w:ascii="Cambria" w:eastAsia="Times New Roman" w:hAnsi="Cambria" w:cs="Times New Roman"/>
          <w:b/>
          <w:bCs/>
        </w:rPr>
        <w:t>mol</w:t>
      </w:r>
      <w:proofErr w:type="spellEnd"/>
      <w:r w:rsidR="009610F2" w:rsidRPr="005932D0">
        <w:rPr>
          <w:rFonts w:ascii="Cambria" w:eastAsia="Times New Roman" w:hAnsi="Cambria" w:cs="Times New Roman"/>
          <w:b/>
          <w:bCs/>
        </w:rPr>
        <w:t xml:space="preserve"> O</w:t>
      </w:r>
      <w:r w:rsidR="009610F2" w:rsidRPr="005932D0">
        <w:rPr>
          <w:rFonts w:ascii="Cambria" w:eastAsia="Times New Roman" w:hAnsi="Cambria" w:cs="Times New Roman"/>
          <w:b/>
          <w:bCs/>
          <w:vertAlign w:val="subscript"/>
        </w:rPr>
        <w:t>2</w:t>
      </w:r>
      <w:r w:rsidR="009610F2" w:rsidRPr="005932D0">
        <w:rPr>
          <w:rFonts w:ascii="Cambria" w:eastAsia="Times New Roman" w:hAnsi="Cambria" w:cs="Times New Roman"/>
          <w:b/>
          <w:bCs/>
        </w:rPr>
        <w:t>/s</w:t>
      </w:r>
      <w:r w:rsidR="009610F2" w:rsidRPr="005932D0">
        <w:rPr>
          <w:rFonts w:ascii="Cambria" w:eastAsia="Times New Roman" w:hAnsi="Cambria" w:cs="Times New Roman"/>
          <w:bCs/>
        </w:rPr>
        <w:t xml:space="preserve"> using the Ideal Gas law by first subtracting out the vapor pressure of water at 294 K (temperature of the kinetics experiment), 18.7 </w:t>
      </w:r>
      <w:proofErr w:type="spellStart"/>
      <w:r w:rsidR="009610F2" w:rsidRPr="005932D0">
        <w:rPr>
          <w:rFonts w:ascii="Cambria" w:eastAsia="Times New Roman" w:hAnsi="Cambria" w:cs="Times New Roman"/>
          <w:bCs/>
        </w:rPr>
        <w:t>torr</w:t>
      </w:r>
      <w:proofErr w:type="spellEnd"/>
      <w:r w:rsidR="009610F2" w:rsidRPr="005932D0">
        <w:rPr>
          <w:rFonts w:ascii="Cambria" w:eastAsia="Times New Roman" w:hAnsi="Cambria" w:cs="Times New Roman"/>
          <w:bCs/>
        </w:rPr>
        <w:t>.</w:t>
      </w:r>
      <w:r w:rsidR="009610F2" w:rsidRPr="005932D0">
        <w:rPr>
          <w:rStyle w:val="EndnoteReference"/>
          <w:rFonts w:ascii="Cambria" w:eastAsia="Times New Roman" w:hAnsi="Cambria" w:cs="Times New Roman"/>
          <w:bCs/>
        </w:rPr>
        <w:endnoteReference w:id="3"/>
      </w:r>
      <w:r w:rsidRPr="005932D0">
        <w:rPr>
          <w:rFonts w:ascii="Cambria" w:eastAsia="Times New Roman" w:hAnsi="Cambria" w:cs="Times New Roman"/>
          <w:bCs/>
        </w:rPr>
        <w:br/>
      </w:r>
    </w:p>
    <w:p w14:paraId="2F89F172" w14:textId="4E9DF254" w:rsidR="009610F2" w:rsidRPr="005932D0" w:rsidRDefault="006E1DE2" w:rsidP="009610F2">
      <w:pPr>
        <w:pStyle w:val="ListParagraph"/>
        <w:numPr>
          <w:ilvl w:val="1"/>
          <w:numId w:val="17"/>
        </w:numPr>
        <w:rPr>
          <w:rFonts w:ascii="Cambria" w:hAnsi="Cambria"/>
        </w:rPr>
      </w:pPr>
      <w:r w:rsidRPr="005932D0">
        <w:rPr>
          <w:rFonts w:ascii="Cambria" w:hAnsi="Cambria"/>
        </w:rPr>
        <w:t>Calculate t</w:t>
      </w:r>
      <w:r w:rsidR="009610F2" w:rsidRPr="005932D0">
        <w:rPr>
          <w:rFonts w:ascii="Cambria" w:hAnsi="Cambria"/>
        </w:rPr>
        <w:t>he rate constant by dividing the rate, M</w:t>
      </w:r>
      <w:r w:rsidR="009610F2" w:rsidRPr="005932D0">
        <w:rPr>
          <w:rFonts w:ascii="Cambria" w:hAnsi="Cambria"/>
          <w:position w:val="-6"/>
        </w:rPr>
        <w:t>H</w:t>
      </w:r>
      <w:r w:rsidR="009610F2" w:rsidRPr="005932D0">
        <w:rPr>
          <w:rFonts w:ascii="Cambria" w:hAnsi="Cambria"/>
          <w:position w:val="-6"/>
          <w:vertAlign w:val="subscript"/>
        </w:rPr>
        <w:t>2</w:t>
      </w:r>
      <w:r w:rsidR="009610F2" w:rsidRPr="005932D0">
        <w:rPr>
          <w:rFonts w:ascii="Cambria" w:hAnsi="Cambria"/>
          <w:position w:val="-6"/>
        </w:rPr>
        <w:t>O</w:t>
      </w:r>
      <w:r w:rsidR="009610F2" w:rsidRPr="005932D0">
        <w:rPr>
          <w:rFonts w:ascii="Cambria" w:hAnsi="Cambria"/>
          <w:position w:val="-6"/>
          <w:vertAlign w:val="subscript"/>
        </w:rPr>
        <w:t>2</w:t>
      </w:r>
      <w:r w:rsidR="009610F2" w:rsidRPr="005932D0">
        <w:rPr>
          <w:rFonts w:ascii="Cambria" w:hAnsi="Cambria"/>
        </w:rPr>
        <w:t>/s by the initial concentration of [H</w:t>
      </w:r>
      <w:r w:rsidR="009610F2" w:rsidRPr="005932D0">
        <w:rPr>
          <w:rFonts w:ascii="Cambria" w:hAnsi="Cambria"/>
          <w:vertAlign w:val="subscript"/>
        </w:rPr>
        <w:t>2</w:t>
      </w:r>
      <w:r w:rsidR="009610F2" w:rsidRPr="005932D0">
        <w:rPr>
          <w:rFonts w:ascii="Cambria" w:hAnsi="Cambria"/>
        </w:rPr>
        <w:t>O</w:t>
      </w:r>
      <w:r w:rsidR="009610F2" w:rsidRPr="005932D0">
        <w:rPr>
          <w:rFonts w:ascii="Cambria" w:hAnsi="Cambria"/>
          <w:vertAlign w:val="subscript"/>
        </w:rPr>
        <w:t>2</w:t>
      </w:r>
      <w:r w:rsidR="009610F2" w:rsidRPr="005932D0">
        <w:rPr>
          <w:rFonts w:ascii="Cambria" w:hAnsi="Cambria"/>
        </w:rPr>
        <w:t>]</w:t>
      </w:r>
      <w:r w:rsidR="009610F2" w:rsidRPr="005932D0">
        <w:rPr>
          <w:rFonts w:ascii="Cambria" w:hAnsi="Cambria"/>
          <w:vertAlign w:val="subscript"/>
        </w:rPr>
        <w:t>0</w:t>
      </w:r>
      <w:r w:rsidR="009610F2" w:rsidRPr="005932D0">
        <w:rPr>
          <w:rFonts w:ascii="Cambria" w:hAnsi="Cambria"/>
        </w:rPr>
        <w:t>.</w:t>
      </w:r>
    </w:p>
    <w:p w14:paraId="5D74AEE4" w14:textId="77777777" w:rsidR="00E842D4" w:rsidRPr="005932D0" w:rsidRDefault="00E842D4" w:rsidP="00E842D4">
      <w:pPr>
        <w:rPr>
          <w:rFonts w:ascii="Cambria" w:hAnsi="Cambria"/>
        </w:rPr>
      </w:pPr>
    </w:p>
    <w:p w14:paraId="65943275" w14:textId="0160B063" w:rsidR="006E1DE2" w:rsidRPr="005932D0" w:rsidRDefault="006E1DE2" w:rsidP="00E842D4">
      <w:pPr>
        <w:rPr>
          <w:rFonts w:ascii="Cambria" w:hAnsi="Cambria"/>
          <w:b/>
        </w:rPr>
      </w:pPr>
      <w:r w:rsidRPr="005932D0">
        <w:rPr>
          <w:rFonts w:ascii="Cambria" w:hAnsi="Cambria"/>
          <w:b/>
        </w:rPr>
        <w:t>Table 4</w:t>
      </w:r>
    </w:p>
    <w:p w14:paraId="528F7BFB" w14:textId="77777777" w:rsidR="006E1DE2" w:rsidRPr="005932D0" w:rsidRDefault="006E1DE2" w:rsidP="00E842D4">
      <w:pPr>
        <w:rPr>
          <w:rFonts w:ascii="Cambria" w:hAnsi="Cambria"/>
        </w:rPr>
      </w:pPr>
    </w:p>
    <w:p w14:paraId="011D1300" w14:textId="72E3BFF6" w:rsidR="00661DF5" w:rsidRPr="005932D0" w:rsidRDefault="009610F2" w:rsidP="006E1DE2">
      <w:pPr>
        <w:pStyle w:val="ListParagraph"/>
        <w:numPr>
          <w:ilvl w:val="1"/>
          <w:numId w:val="17"/>
        </w:numPr>
        <w:rPr>
          <w:rFonts w:ascii="Cambria" w:hAnsi="Cambria"/>
        </w:rPr>
      </w:pPr>
      <w:r w:rsidRPr="005932D0">
        <w:rPr>
          <w:rFonts w:ascii="Cambria" w:eastAsia="Times New Roman" w:hAnsi="Cambria" w:cs="Times New Roman"/>
        </w:rPr>
        <w:t>The average rate constant, 2.25 x 10</w:t>
      </w:r>
      <w:r w:rsidRPr="005932D0">
        <w:rPr>
          <w:rFonts w:ascii="Cambria" w:eastAsia="Times New Roman" w:hAnsi="Cambria" w:cs="Times New Roman"/>
          <w:vertAlign w:val="superscript"/>
        </w:rPr>
        <w:t>-4</w:t>
      </w:r>
      <w:r w:rsidR="00D76AC2" w:rsidRPr="005932D0">
        <w:rPr>
          <w:rFonts w:ascii="Cambria" w:eastAsia="Times New Roman" w:hAnsi="Cambria" w:cs="Times New Roman"/>
        </w:rPr>
        <w:t xml:space="preserve"> </w:t>
      </w:r>
      <w:r w:rsidRPr="005932D0">
        <w:rPr>
          <w:rFonts w:ascii="Cambria" w:eastAsia="Times New Roman" w:hAnsi="Cambria" w:cs="Times New Roman"/>
        </w:rPr>
        <w:t>s</w:t>
      </w:r>
      <w:r w:rsidRPr="005932D0">
        <w:rPr>
          <w:rFonts w:ascii="Cambria" w:eastAsia="Times New Roman" w:hAnsi="Cambria" w:cs="Times New Roman"/>
          <w:vertAlign w:val="superscript"/>
        </w:rPr>
        <w:t>-1</w:t>
      </w:r>
      <w:r w:rsidRPr="005932D0">
        <w:rPr>
          <w:rFonts w:ascii="Cambria" w:eastAsia="Times New Roman" w:hAnsi="Cambria" w:cs="Times New Roman"/>
        </w:rPr>
        <w:t xml:space="preserve"> indicates the reaction is first order based on the units. The rate law could be rewritten as: </w:t>
      </w:r>
      <w:r w:rsidR="00513538" w:rsidRPr="005932D0">
        <w:rPr>
          <w:rFonts w:ascii="Cambria" w:eastAsia="Times New Roman" w:hAnsi="Cambria" w:cs="Times New Roman"/>
        </w:rPr>
        <w:t>r</w:t>
      </w:r>
      <w:r w:rsidRPr="005932D0">
        <w:rPr>
          <w:rFonts w:ascii="Cambria" w:eastAsia="Times New Roman" w:hAnsi="Cambria" w:cs="Times New Roman"/>
        </w:rPr>
        <w:t>ate = 2.25 x 10</w:t>
      </w:r>
      <w:r w:rsidRPr="005932D0">
        <w:rPr>
          <w:rFonts w:ascii="Cambria" w:eastAsia="Times New Roman" w:hAnsi="Cambria" w:cs="Times New Roman"/>
          <w:vertAlign w:val="superscript"/>
        </w:rPr>
        <w:t>-4</w:t>
      </w:r>
      <w:r w:rsidR="00D76AC2" w:rsidRPr="005932D0">
        <w:rPr>
          <w:rFonts w:ascii="Cambria" w:eastAsia="Times New Roman" w:hAnsi="Cambria" w:cs="Times New Roman"/>
        </w:rPr>
        <w:t xml:space="preserve"> </w:t>
      </w:r>
      <w:r w:rsidRPr="005932D0">
        <w:rPr>
          <w:rFonts w:ascii="Cambria" w:eastAsia="Times New Roman" w:hAnsi="Cambria" w:cs="Times New Roman"/>
        </w:rPr>
        <w:t>s</w:t>
      </w:r>
      <w:r w:rsidRPr="005932D0">
        <w:rPr>
          <w:rFonts w:ascii="Cambria" w:eastAsia="Times New Roman" w:hAnsi="Cambria" w:cs="Times New Roman"/>
          <w:vertAlign w:val="superscript"/>
        </w:rPr>
        <w:t>-1</w:t>
      </w:r>
      <w:r w:rsidRPr="005932D0">
        <w:rPr>
          <w:rFonts w:ascii="Cambria" w:eastAsia="Times New Roman" w:hAnsi="Cambria" w:cs="Times New Roman"/>
        </w:rPr>
        <w:t>[H</w:t>
      </w:r>
      <w:r w:rsidRPr="005932D0">
        <w:rPr>
          <w:rFonts w:ascii="Cambria" w:eastAsia="Times New Roman" w:hAnsi="Cambria" w:cs="Times New Roman"/>
          <w:vertAlign w:val="subscript"/>
        </w:rPr>
        <w:t>2</w:t>
      </w:r>
      <w:r w:rsidRPr="005932D0">
        <w:rPr>
          <w:rFonts w:ascii="Cambria" w:eastAsia="Times New Roman" w:hAnsi="Cambria" w:cs="Times New Roman"/>
        </w:rPr>
        <w:t>O</w:t>
      </w:r>
      <w:r w:rsidRPr="005932D0">
        <w:rPr>
          <w:rFonts w:ascii="Cambria" w:eastAsia="Times New Roman" w:hAnsi="Cambria" w:cs="Times New Roman"/>
          <w:vertAlign w:val="subscript"/>
        </w:rPr>
        <w:t>2</w:t>
      </w:r>
      <w:r w:rsidRPr="005932D0">
        <w:rPr>
          <w:rFonts w:ascii="Cambria" w:eastAsia="Times New Roman" w:hAnsi="Cambria" w:cs="Times New Roman"/>
        </w:rPr>
        <w:t>]</w:t>
      </w:r>
      <w:r w:rsidRPr="005932D0">
        <w:rPr>
          <w:rFonts w:ascii="Cambria" w:eastAsia="Times New Roman" w:hAnsi="Cambria" w:cs="Times New Roman"/>
          <w:vertAlign w:val="subscript"/>
        </w:rPr>
        <w:t>0</w:t>
      </w:r>
    </w:p>
    <w:p w14:paraId="536E9CCC" w14:textId="558227FC" w:rsidR="00661DF5" w:rsidRPr="005932D0" w:rsidRDefault="00661DF5" w:rsidP="00661DF5">
      <w:pPr>
        <w:pStyle w:val="Heading2"/>
        <w:rPr>
          <w:rFonts w:ascii="Cambria" w:hAnsi="Cambria"/>
        </w:rPr>
      </w:pPr>
      <w:r w:rsidRPr="005932D0">
        <w:rPr>
          <w:rFonts w:ascii="Cambria" w:hAnsi="Cambria"/>
        </w:rPr>
        <w:t>Applications</w:t>
      </w:r>
    </w:p>
    <w:p w14:paraId="1ED91576" w14:textId="3CE5E537" w:rsidR="00A77CD0" w:rsidRPr="005932D0" w:rsidRDefault="00A77CD0" w:rsidP="00A77CD0">
      <w:pPr>
        <w:rPr>
          <w:rFonts w:ascii="Cambria" w:hAnsi="Cambria"/>
        </w:rPr>
      </w:pPr>
      <w:r w:rsidRPr="005932D0">
        <w:rPr>
          <w:rFonts w:ascii="Cambria" w:hAnsi="Cambria"/>
        </w:rPr>
        <w:t xml:space="preserve">Chemical kinetics find applications in industries and fields as varied as pharmaceuticals, nuclear safety, </w:t>
      </w:r>
      <w:r w:rsidR="00513538" w:rsidRPr="005932D0">
        <w:rPr>
          <w:rFonts w:ascii="Cambria" w:hAnsi="Cambria"/>
        </w:rPr>
        <w:t xml:space="preserve">environmental remediation, and </w:t>
      </w:r>
      <w:r w:rsidRPr="005932D0">
        <w:rPr>
          <w:rFonts w:ascii="Cambria" w:hAnsi="Cambria"/>
        </w:rPr>
        <w:t>sunscreen</w:t>
      </w:r>
      <w:r w:rsidR="00513538" w:rsidRPr="005932D0">
        <w:rPr>
          <w:rFonts w:ascii="Cambria" w:hAnsi="Cambria"/>
        </w:rPr>
        <w:t>s.</w:t>
      </w:r>
      <w:r w:rsidRPr="005932D0">
        <w:rPr>
          <w:rFonts w:ascii="Cambria" w:hAnsi="Cambria"/>
        </w:rPr>
        <w:t xml:space="preserve"> For example, a certain drug may have a very large rate constant, meaning it decays very quickly in the body. This </w:t>
      </w:r>
      <w:r w:rsidR="00513538" w:rsidRPr="005932D0">
        <w:rPr>
          <w:rFonts w:ascii="Cambria" w:hAnsi="Cambria"/>
        </w:rPr>
        <w:t xml:space="preserve">affects usage, </w:t>
      </w:r>
      <w:r w:rsidRPr="005932D0">
        <w:rPr>
          <w:rFonts w:ascii="Cambria" w:hAnsi="Cambria"/>
        </w:rPr>
        <w:t>dosing</w:t>
      </w:r>
      <w:r w:rsidR="00513538" w:rsidRPr="005932D0">
        <w:rPr>
          <w:rFonts w:ascii="Cambria" w:hAnsi="Cambria"/>
        </w:rPr>
        <w:t>, and delivery method</w:t>
      </w:r>
      <w:r w:rsidRPr="005932D0">
        <w:rPr>
          <w:rFonts w:ascii="Cambria" w:hAnsi="Cambria"/>
        </w:rPr>
        <w:t xml:space="preserve">. With respect to nuclear science, radioactivity follows first-order kinetics, meaning that the time required </w:t>
      </w:r>
      <w:r w:rsidR="00513538" w:rsidRPr="005932D0">
        <w:rPr>
          <w:rFonts w:ascii="Cambria" w:hAnsi="Cambria"/>
        </w:rPr>
        <w:t xml:space="preserve">for nuclear material </w:t>
      </w:r>
      <w:r w:rsidRPr="005932D0">
        <w:rPr>
          <w:rFonts w:ascii="Cambria" w:hAnsi="Cambria"/>
        </w:rPr>
        <w:t>to decay to a safe level is very well characterized. Measurements would be very similar to the method presented here and could also be applied to the decay of many environmental pollutants. Similarly, sunscreens also de</w:t>
      </w:r>
      <w:r w:rsidR="00513538" w:rsidRPr="005932D0">
        <w:rPr>
          <w:rFonts w:ascii="Cambria" w:hAnsi="Cambria"/>
        </w:rPr>
        <w:t>cay with known kinetic profiles</w:t>
      </w:r>
      <w:r w:rsidRPr="005932D0">
        <w:rPr>
          <w:rFonts w:ascii="Cambria" w:hAnsi="Cambria"/>
        </w:rPr>
        <w:t xml:space="preserve"> allowing manufacturers to inform consumers how soon the sunscreen needs to be applied to maintain safe levels.</w:t>
      </w:r>
    </w:p>
    <w:p w14:paraId="401C5689" w14:textId="5CDAA3CD" w:rsidR="00A77CD0" w:rsidRPr="005932D0" w:rsidRDefault="00A77CD0" w:rsidP="00A77CD0">
      <w:pPr>
        <w:pStyle w:val="Heading2"/>
        <w:rPr>
          <w:rFonts w:ascii="Cambria" w:hAnsi="Cambria"/>
        </w:rPr>
      </w:pPr>
      <w:r w:rsidRPr="005932D0">
        <w:rPr>
          <w:rFonts w:ascii="Cambria" w:hAnsi="Cambria"/>
        </w:rPr>
        <w:t>Conclusion</w:t>
      </w:r>
    </w:p>
    <w:p w14:paraId="1A30A947" w14:textId="18A401B2" w:rsidR="00A77CD0" w:rsidRPr="005932D0" w:rsidRDefault="00A77CD0" w:rsidP="00A77CD0">
      <w:pPr>
        <w:rPr>
          <w:rFonts w:ascii="Cambria" w:hAnsi="Cambria"/>
        </w:rPr>
      </w:pPr>
      <w:r w:rsidRPr="005932D0">
        <w:rPr>
          <w:rFonts w:ascii="Cambria" w:hAnsi="Cambria"/>
        </w:rPr>
        <w:t xml:space="preserve">While determining rate law variables can be involved mathematically, the methods are actually quite </w:t>
      </w:r>
      <w:r w:rsidR="00D76AC2" w:rsidRPr="005932D0">
        <w:rPr>
          <w:rFonts w:ascii="Cambria" w:hAnsi="Cambria"/>
        </w:rPr>
        <w:t>straightforward</w:t>
      </w:r>
      <w:r w:rsidRPr="005932D0">
        <w:rPr>
          <w:rFonts w:ascii="Cambria" w:hAnsi="Cambria"/>
        </w:rPr>
        <w:t xml:space="preserve">. As long as the </w:t>
      </w:r>
      <w:r w:rsidR="00D76AC2" w:rsidRPr="005932D0">
        <w:rPr>
          <w:rFonts w:ascii="Cambria" w:hAnsi="Cambria"/>
        </w:rPr>
        <w:t xml:space="preserve">disappearance of a reactant or appearance of a product can be measured, rate plots can used to calculate the rate constant. An extension of this method is frequently used to determine the activation energy of a reaction, </w:t>
      </w:r>
      <w:proofErr w:type="spellStart"/>
      <w:r w:rsidR="00D76AC2" w:rsidRPr="005932D0">
        <w:rPr>
          <w:rFonts w:ascii="Cambria" w:hAnsi="Cambria"/>
        </w:rPr>
        <w:t>E</w:t>
      </w:r>
      <w:r w:rsidR="00D76AC2" w:rsidRPr="005932D0">
        <w:rPr>
          <w:rFonts w:ascii="Cambria" w:hAnsi="Cambria"/>
          <w:vertAlign w:val="subscript"/>
        </w:rPr>
        <w:t>a</w:t>
      </w:r>
      <w:proofErr w:type="spellEnd"/>
      <w:r w:rsidR="00D76AC2" w:rsidRPr="005932D0">
        <w:rPr>
          <w:rFonts w:ascii="Cambria" w:hAnsi="Cambria"/>
        </w:rPr>
        <w:t>, by measuring the rate and calculating the rate constant at a variety of temperatures. This method involve</w:t>
      </w:r>
      <w:r w:rsidR="00371FEB" w:rsidRPr="005932D0">
        <w:rPr>
          <w:rFonts w:ascii="Cambria" w:hAnsi="Cambria"/>
        </w:rPr>
        <w:t>s</w:t>
      </w:r>
      <w:r w:rsidR="00D76AC2" w:rsidRPr="005932D0">
        <w:rPr>
          <w:rFonts w:ascii="Cambria" w:hAnsi="Cambria"/>
        </w:rPr>
        <w:t xml:space="preserve"> using the Arrhenius equation, </w:t>
      </w:r>
      <w:r w:rsidR="00D76AC2" w:rsidRPr="005932D0">
        <w:rPr>
          <w:rFonts w:ascii="Cambria" w:hAnsi="Cambria"/>
          <w:i/>
        </w:rPr>
        <w:t>k</w:t>
      </w:r>
      <w:r w:rsidR="00D76AC2" w:rsidRPr="005932D0">
        <w:rPr>
          <w:rFonts w:ascii="Cambria" w:hAnsi="Cambria"/>
        </w:rPr>
        <w:t xml:space="preserve"> = </w:t>
      </w:r>
      <w:proofErr w:type="gramStart"/>
      <w:r w:rsidR="00D76AC2" w:rsidRPr="005932D0">
        <w:rPr>
          <w:rFonts w:ascii="Cambria" w:hAnsi="Cambria"/>
        </w:rPr>
        <w:t>Ae</w:t>
      </w:r>
      <w:r w:rsidR="00D76AC2" w:rsidRPr="005932D0">
        <w:rPr>
          <w:rFonts w:ascii="Cambria" w:hAnsi="Cambria"/>
          <w:vertAlign w:val="superscript"/>
        </w:rPr>
        <w:t>(</w:t>
      </w:r>
      <w:proofErr w:type="gramEnd"/>
      <w:r w:rsidR="00D76AC2" w:rsidRPr="005932D0">
        <w:rPr>
          <w:rFonts w:ascii="Cambria" w:hAnsi="Cambria"/>
          <w:vertAlign w:val="superscript"/>
        </w:rPr>
        <w:t>-</w:t>
      </w:r>
      <w:proofErr w:type="spellStart"/>
      <w:r w:rsidR="00D76AC2" w:rsidRPr="005932D0">
        <w:rPr>
          <w:rFonts w:ascii="Cambria" w:hAnsi="Cambria"/>
          <w:vertAlign w:val="superscript"/>
        </w:rPr>
        <w:t>Ea</w:t>
      </w:r>
      <w:proofErr w:type="spellEnd"/>
      <w:r w:rsidR="00D76AC2" w:rsidRPr="005932D0">
        <w:rPr>
          <w:rFonts w:ascii="Cambria" w:hAnsi="Cambria"/>
          <w:vertAlign w:val="superscript"/>
        </w:rPr>
        <w:t>/RT)</w:t>
      </w:r>
      <w:r w:rsidR="00D76AC2" w:rsidRPr="005932D0">
        <w:rPr>
          <w:rFonts w:ascii="Cambria" w:hAnsi="Cambria"/>
        </w:rPr>
        <w:t>. Combining the rate law, including reaction order, with the activation energy of a reaction provides a full kinetic profile for how fast (or slow) a reaction progresses and provides real-world information on how factors like temperature and concentration can affect that reaction.</w:t>
      </w:r>
    </w:p>
    <w:p w14:paraId="3CB81048" w14:textId="77777777" w:rsidR="006E1DE2" w:rsidRPr="005932D0" w:rsidRDefault="006E1DE2" w:rsidP="00A77CD0">
      <w:pPr>
        <w:rPr>
          <w:rFonts w:ascii="Cambria" w:hAnsi="Cambria"/>
        </w:rPr>
      </w:pPr>
    </w:p>
    <w:p w14:paraId="3BF7EC60" w14:textId="7416435D" w:rsidR="006E1DE2" w:rsidRPr="005932D0" w:rsidRDefault="006E1DE2" w:rsidP="006E1DE2">
      <w:pPr>
        <w:pStyle w:val="Caption"/>
        <w:rPr>
          <w:rFonts w:ascii="Cambria" w:hAnsi="Cambria"/>
          <w:sz w:val="24"/>
          <w:szCs w:val="24"/>
        </w:rPr>
      </w:pPr>
      <w:r w:rsidRPr="005932D0">
        <w:rPr>
          <w:rFonts w:ascii="Cambria" w:hAnsi="Cambria"/>
          <w:b/>
          <w:sz w:val="24"/>
          <w:szCs w:val="24"/>
        </w:rPr>
        <w:t>Legend:</w:t>
      </w:r>
      <w:r w:rsidRPr="005932D0">
        <w:rPr>
          <w:rFonts w:ascii="Cambria" w:hAnsi="Cambria"/>
          <w:b/>
          <w:sz w:val="24"/>
          <w:szCs w:val="24"/>
        </w:rPr>
        <w:br/>
      </w:r>
      <w:r w:rsidRPr="005932D0">
        <w:rPr>
          <w:rFonts w:ascii="Cambria" w:hAnsi="Cambria"/>
          <w:sz w:val="24"/>
          <w:szCs w:val="24"/>
        </w:rPr>
        <w:t xml:space="preserve">Figure </w:t>
      </w:r>
      <w:r w:rsidRPr="005932D0">
        <w:rPr>
          <w:rFonts w:ascii="Cambria" w:hAnsi="Cambria"/>
          <w:sz w:val="24"/>
          <w:szCs w:val="24"/>
        </w:rPr>
        <w:fldChar w:fldCharType="begin"/>
      </w:r>
      <w:r w:rsidRPr="005932D0">
        <w:rPr>
          <w:rFonts w:ascii="Cambria" w:hAnsi="Cambria"/>
          <w:sz w:val="24"/>
          <w:szCs w:val="24"/>
        </w:rPr>
        <w:instrText xml:space="preserve"> SEQ Figure \* ARABIC </w:instrText>
      </w:r>
      <w:r w:rsidRPr="005932D0">
        <w:rPr>
          <w:rFonts w:ascii="Cambria" w:hAnsi="Cambria"/>
          <w:sz w:val="24"/>
          <w:szCs w:val="24"/>
        </w:rPr>
        <w:fldChar w:fldCharType="separate"/>
      </w:r>
      <w:r w:rsidRPr="005932D0">
        <w:rPr>
          <w:rFonts w:ascii="Cambria" w:hAnsi="Cambria"/>
          <w:noProof/>
          <w:sz w:val="24"/>
          <w:szCs w:val="24"/>
        </w:rPr>
        <w:t>1</w:t>
      </w:r>
      <w:r w:rsidRPr="005932D0">
        <w:rPr>
          <w:rFonts w:ascii="Cambria" w:hAnsi="Cambria"/>
          <w:noProof/>
          <w:sz w:val="24"/>
          <w:szCs w:val="24"/>
        </w:rPr>
        <w:fldChar w:fldCharType="end"/>
      </w:r>
      <w:r w:rsidRPr="005932D0">
        <w:rPr>
          <w:rFonts w:ascii="Cambria" w:hAnsi="Cambria"/>
          <w:sz w:val="24"/>
          <w:szCs w:val="24"/>
        </w:rPr>
        <w:t>. Pressure vs. time data for each trial at constant temperature. The slope is equivalent to the instantaneous rate of the reaction.</w:t>
      </w:r>
    </w:p>
    <w:p w14:paraId="445C9507" w14:textId="77777777" w:rsidR="00322E74" w:rsidRPr="005932D0" w:rsidRDefault="00322E74" w:rsidP="00322E74">
      <w:pPr>
        <w:pStyle w:val="Caption"/>
        <w:rPr>
          <w:rFonts w:ascii="Cambria" w:hAnsi="Cambria"/>
          <w:sz w:val="24"/>
          <w:szCs w:val="24"/>
        </w:rPr>
      </w:pPr>
      <w:r w:rsidRPr="005932D0">
        <w:rPr>
          <w:rFonts w:ascii="Cambria" w:hAnsi="Cambria"/>
          <w:sz w:val="24"/>
          <w:szCs w:val="24"/>
        </w:rPr>
        <w:t xml:space="preserve">Figure </w:t>
      </w:r>
      <w:r w:rsidRPr="005932D0">
        <w:rPr>
          <w:rFonts w:ascii="Cambria" w:hAnsi="Cambria"/>
          <w:sz w:val="24"/>
          <w:szCs w:val="24"/>
        </w:rPr>
        <w:fldChar w:fldCharType="begin"/>
      </w:r>
      <w:r w:rsidRPr="005932D0">
        <w:rPr>
          <w:rFonts w:ascii="Cambria" w:hAnsi="Cambria"/>
          <w:sz w:val="24"/>
          <w:szCs w:val="24"/>
        </w:rPr>
        <w:instrText xml:space="preserve"> SEQ Figure \* ARABIC </w:instrText>
      </w:r>
      <w:r w:rsidRPr="005932D0">
        <w:rPr>
          <w:rFonts w:ascii="Cambria" w:hAnsi="Cambria"/>
          <w:sz w:val="24"/>
          <w:szCs w:val="24"/>
        </w:rPr>
        <w:fldChar w:fldCharType="separate"/>
      </w:r>
      <w:r w:rsidRPr="005932D0">
        <w:rPr>
          <w:rFonts w:ascii="Cambria" w:hAnsi="Cambria"/>
          <w:noProof/>
          <w:sz w:val="24"/>
          <w:szCs w:val="24"/>
        </w:rPr>
        <w:t>2</w:t>
      </w:r>
      <w:r w:rsidRPr="005932D0">
        <w:rPr>
          <w:rFonts w:ascii="Cambria" w:hAnsi="Cambria"/>
          <w:noProof/>
          <w:sz w:val="24"/>
          <w:szCs w:val="24"/>
        </w:rPr>
        <w:fldChar w:fldCharType="end"/>
      </w:r>
      <w:r w:rsidRPr="005932D0">
        <w:rPr>
          <w:rFonts w:ascii="Cambria" w:hAnsi="Cambria"/>
          <w:sz w:val="24"/>
          <w:szCs w:val="24"/>
        </w:rPr>
        <w:t>. Natural log plot of concentration vs. rate. The slope is equivalent to the order of the reaction.</w:t>
      </w:r>
    </w:p>
    <w:p w14:paraId="29B154FA" w14:textId="77777777" w:rsidR="00322E74" w:rsidRPr="005932D0" w:rsidRDefault="00322E74" w:rsidP="00322E74">
      <w:pPr>
        <w:rPr>
          <w:rFonts w:ascii="Cambria" w:hAnsi="Cambria"/>
        </w:rPr>
      </w:pPr>
    </w:p>
    <w:p w14:paraId="10091C36" w14:textId="488BF30C" w:rsidR="006E1DE2" w:rsidRPr="005932D0" w:rsidRDefault="006E1DE2" w:rsidP="00A77CD0">
      <w:pPr>
        <w:rPr>
          <w:rFonts w:ascii="Cambria" w:hAnsi="Cambria"/>
          <w:b/>
        </w:rPr>
      </w:pPr>
    </w:p>
    <w:p w14:paraId="1081B956" w14:textId="77777777" w:rsidR="00D76AC2" w:rsidRPr="005932D0" w:rsidRDefault="00D76AC2" w:rsidP="00A77CD0">
      <w:pPr>
        <w:rPr>
          <w:rFonts w:ascii="Cambria" w:hAnsi="Cambria"/>
        </w:rPr>
      </w:pPr>
    </w:p>
    <w:sectPr w:rsidR="00D76AC2" w:rsidRPr="005932D0" w:rsidSect="00F85DCE">
      <w:endnotePr>
        <w:numFmt w:val="decimal"/>
      </w:endnotePr>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JoVE JoVE" w:date="2015-07-10T10:37:00Z" w:initials="JJ">
    <w:p w14:paraId="6564DB33" w14:textId="3C852C1C" w:rsidR="00602081" w:rsidRDefault="00602081">
      <w:pPr>
        <w:pStyle w:val="CommentText"/>
      </w:pPr>
      <w:r>
        <w:rPr>
          <w:rStyle w:val="CommentReference"/>
        </w:rPr>
        <w:annotationRef/>
      </w:r>
      <w:r>
        <w:t>Why does the rate change over the course of the reaction?</w:t>
      </w:r>
    </w:p>
  </w:comment>
  <w:comment w:id="14" w:author="JoVE JoVE" w:date="2015-07-10T10:50:00Z" w:initials="JJ">
    <w:p w14:paraId="5BFA0C35" w14:textId="15390FE3" w:rsidR="00602081" w:rsidRDefault="00602081">
      <w:pPr>
        <w:pStyle w:val="CommentText"/>
      </w:pPr>
      <w:r>
        <w:rPr>
          <w:rStyle w:val="CommentReference"/>
        </w:rPr>
        <w:annotationRef/>
      </w:r>
      <w:r>
        <w:t>Include a brief explanation of a reaction’s spontaneity vs. its rate.</w:t>
      </w:r>
    </w:p>
  </w:comment>
  <w:comment w:id="46" w:author="JoVE JoVE" w:date="2015-07-10T10:54:00Z" w:initials="JJ">
    <w:p w14:paraId="55C5FECE" w14:textId="1F735FA9" w:rsidR="00602081" w:rsidRDefault="00602081">
      <w:pPr>
        <w:pStyle w:val="CommentText"/>
      </w:pPr>
      <w:r>
        <w:rPr>
          <w:rStyle w:val="CommentReference"/>
        </w:rPr>
        <w:annotationRef/>
      </w:r>
      <w:r>
        <w:t>What is this? How is it different from a (differential) rate law? When would you use one over the other to probe a reaction?</w:t>
      </w:r>
    </w:p>
  </w:comment>
  <w:comment w:id="89" w:author="JoVE JoVE" w:date="2015-07-10T11:05:00Z" w:initials="JJ">
    <w:p w14:paraId="4F4A03BB" w14:textId="41C54525" w:rsidR="00602081" w:rsidRDefault="00602081">
      <w:pPr>
        <w:pStyle w:val="CommentText"/>
      </w:pPr>
      <w:r>
        <w:rPr>
          <w:rStyle w:val="CommentReference"/>
        </w:rPr>
        <w:annotationRef/>
      </w:r>
      <w:r>
        <w:t>What is the difference between them? Briefly discuss zero-, 1</w:t>
      </w:r>
      <w:r w:rsidRPr="002E5CA0">
        <w:rPr>
          <w:vertAlign w:val="superscript"/>
        </w:rPr>
        <w:t>st</w:t>
      </w:r>
      <w:r>
        <w:t>, and 2</w:t>
      </w:r>
      <w:r w:rsidRPr="002E5CA0">
        <w:rPr>
          <w:vertAlign w:val="superscript"/>
        </w:rPr>
        <w:t>nd</w:t>
      </w:r>
      <w:r>
        <w:t>-order rate laws.</w:t>
      </w:r>
    </w:p>
  </w:comment>
  <w:comment w:id="100" w:author="JoVE JoVE" w:date="2015-07-10T11:44:00Z" w:initials="JJ">
    <w:p w14:paraId="2093DFE1" w14:textId="7FD322AD" w:rsidR="00602081" w:rsidRDefault="00602081">
      <w:pPr>
        <w:pStyle w:val="CommentText"/>
      </w:pPr>
      <w:r>
        <w:rPr>
          <w:rStyle w:val="CommentReference"/>
        </w:rPr>
        <w:annotationRef/>
      </w:r>
      <w:r>
        <w:t>What glassware in particular do you use to get an exact reading.</w:t>
      </w:r>
    </w:p>
  </w:comment>
  <w:comment w:id="112" w:author="JoVE JoVE" w:date="2015-07-10T11:47:00Z" w:initials="JJ">
    <w:p w14:paraId="61E6348A" w14:textId="13D9C417" w:rsidR="00602081" w:rsidRDefault="00602081">
      <w:pPr>
        <w:pStyle w:val="CommentText"/>
      </w:pPr>
      <w:r>
        <w:rPr>
          <w:rStyle w:val="CommentReference"/>
        </w:rPr>
        <w:annotationRef/>
      </w:r>
      <w:r>
        <w:t>What is this? Does it contain the Pt?</w:t>
      </w:r>
    </w:p>
  </w:comment>
  <w:comment w:id="118" w:author="JoVE JoVE" w:date="2015-07-10T12:11:00Z" w:initials="JJ">
    <w:p w14:paraId="5B3EE4AB" w14:textId="5D9A1F3E" w:rsidR="00602081" w:rsidRDefault="00602081">
      <w:pPr>
        <w:pStyle w:val="CommentText"/>
      </w:pPr>
      <w:r>
        <w:rPr>
          <w:rStyle w:val="CommentReference"/>
        </w:rPr>
        <w:annotationRef/>
      </w:r>
      <w:r>
        <w:t>Are you collecting multiple data points during the experiment, or just at t=0 s and t=120 s?</w:t>
      </w:r>
    </w:p>
  </w:comment>
  <w:comment w:id="121" w:author="JoVE JoVE" w:date="2015-07-10T11:48:00Z" w:initials="JJ">
    <w:p w14:paraId="244464C6" w14:textId="58E4BA26" w:rsidR="00602081" w:rsidRDefault="00602081">
      <w:pPr>
        <w:pStyle w:val="CommentText"/>
      </w:pPr>
      <w:r>
        <w:rPr>
          <w:rStyle w:val="CommentReference"/>
        </w:rPr>
        <w:annotationRef/>
      </w:r>
      <w:r>
        <w:t xml:space="preserve">Do you rinse the tube between solutions? </w:t>
      </w:r>
    </w:p>
  </w:comment>
  <w:comment w:id="135" w:author="JoVE JoVE" w:date="2015-07-10T12:27:00Z" w:initials="JJ">
    <w:p w14:paraId="53260626" w14:textId="358D68CC" w:rsidR="00602081" w:rsidRDefault="00602081">
      <w:pPr>
        <w:pStyle w:val="CommentText"/>
      </w:pPr>
      <w:r>
        <w:rPr>
          <w:rStyle w:val="CommentReference"/>
        </w:rPr>
        <w:annotationRef/>
      </w:r>
      <w:r>
        <w:t>Would this work if the reaction was anything else besides 1</w:t>
      </w:r>
      <w:r w:rsidRPr="001308C6">
        <w:rPr>
          <w:vertAlign w:val="superscript"/>
        </w:rPr>
        <w:t>st</w:t>
      </w:r>
      <w:r>
        <w:t xml:space="preserve"> order? Below, in the Table 4 section, you state that the s-1 units prove it’s 1</w:t>
      </w:r>
      <w:r w:rsidRPr="001308C6">
        <w:rPr>
          <w:vertAlign w:val="superscript"/>
        </w:rPr>
        <w:t>st</w:t>
      </w:r>
      <w:r>
        <w:t xml:space="preserve"> order, but the units come from your arithmetic, correct?</w:t>
      </w:r>
    </w:p>
  </w:comment>
  <w:comment w:id="136" w:author="Neal Abrams" w:date="2015-07-15T15:40:00Z" w:initials="NA">
    <w:p w14:paraId="5CC94776" w14:textId="3A10B368" w:rsidR="00602081" w:rsidRDefault="00602081">
      <w:pPr>
        <w:pStyle w:val="CommentText"/>
      </w:pPr>
      <w:r>
        <w:rPr>
          <w:rStyle w:val="CommentReference"/>
        </w:rPr>
        <w:annotationRef/>
      </w:r>
      <w:r>
        <w:t>The units come from the arithmetic</w:t>
      </w:r>
      <w:r w:rsidR="006C6096">
        <w:t xml:space="preserve"> which is based off of the order determined in the plot 4.3.1.1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64DB33" w15:done="0"/>
  <w15:commentEx w15:paraId="5BFA0C35" w15:done="0"/>
  <w15:commentEx w15:paraId="55C5FECE" w15:done="0"/>
  <w15:commentEx w15:paraId="4F4A03BB" w15:done="0"/>
  <w15:commentEx w15:paraId="2093DFE1" w15:done="0"/>
  <w15:commentEx w15:paraId="61E6348A" w15:done="0"/>
  <w15:commentEx w15:paraId="5B3EE4AB" w15:done="0"/>
  <w15:commentEx w15:paraId="244464C6" w15:done="0"/>
  <w15:commentEx w15:paraId="53260626" w15:done="0"/>
  <w15:commentEx w15:paraId="5CC947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BD3E48" w14:textId="77777777" w:rsidR="00602081" w:rsidRDefault="00602081" w:rsidP="003873EF">
      <w:r>
        <w:separator/>
      </w:r>
    </w:p>
  </w:endnote>
  <w:endnote w:type="continuationSeparator" w:id="0">
    <w:p w14:paraId="10157E54" w14:textId="77777777" w:rsidR="00602081" w:rsidRDefault="00602081" w:rsidP="003873EF">
      <w:r>
        <w:continuationSeparator/>
      </w:r>
    </w:p>
  </w:endnote>
  <w:endnote w:id="1">
    <w:p w14:paraId="7D29CA34" w14:textId="69B57475" w:rsidR="00602081" w:rsidRDefault="00602081">
      <w:pPr>
        <w:pStyle w:val="EndnoteText"/>
      </w:pPr>
      <w:r>
        <w:rPr>
          <w:rStyle w:val="EndnoteReference"/>
        </w:rPr>
        <w:endnoteRef/>
      </w:r>
      <w:r>
        <w:t xml:space="preserve"> Method adapted from </w:t>
      </w:r>
      <w:r w:rsidRPr="00661DF5">
        <w:rPr>
          <w:i/>
        </w:rPr>
        <w:t>Vetter, T. A.; Colombo, D. Philip Jr., J. Chem. Ed, 80(7), 788-798(2003).</w:t>
      </w:r>
    </w:p>
  </w:endnote>
  <w:endnote w:id="2">
    <w:p w14:paraId="5EFEB0F9" w14:textId="7B0398CC" w:rsidR="00602081" w:rsidRDefault="00602081">
      <w:pPr>
        <w:pStyle w:val="EndnoteText"/>
      </w:pPr>
      <w:r>
        <w:rPr>
          <w:rStyle w:val="EndnoteReference"/>
        </w:rPr>
        <w:endnoteRef/>
      </w:r>
      <w:r>
        <w:t xml:space="preserve"> The Vernier gas pressure sensor, GPS-BTA, is recommended for this experiment.</w:t>
      </w:r>
    </w:p>
  </w:endnote>
  <w:endnote w:id="3">
    <w:p w14:paraId="4E10EBF7" w14:textId="3CD24A6B" w:rsidR="00602081" w:rsidRDefault="00602081">
      <w:pPr>
        <w:pStyle w:val="EndnoteText"/>
      </w:pPr>
      <w:r>
        <w:rPr>
          <w:rStyle w:val="EndnoteReference"/>
        </w:rPr>
        <w:endnoteRef/>
      </w:r>
      <w:r>
        <w:t xml:space="preserve"> </w:t>
      </w:r>
      <w:r w:rsidRPr="009610F2">
        <w:t xml:space="preserve">David R. </w:t>
      </w:r>
      <w:proofErr w:type="spellStart"/>
      <w:r w:rsidRPr="009610F2">
        <w:t>Lide</w:t>
      </w:r>
      <w:proofErr w:type="spellEnd"/>
      <w:r w:rsidRPr="009610F2">
        <w:t xml:space="preserve">, ed. (2005). </w:t>
      </w:r>
      <w:r w:rsidRPr="009610F2">
        <w:rPr>
          <w:i/>
          <w:iCs/>
        </w:rPr>
        <w:t>CRC Handbook of Chemistry and Physics</w:t>
      </w:r>
      <w:r w:rsidRPr="009610F2">
        <w:t>. Boca Raton, Florida: CRC Press.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CDCE3" w14:textId="77777777" w:rsidR="00602081" w:rsidRDefault="00602081" w:rsidP="003873EF">
      <w:r>
        <w:separator/>
      </w:r>
    </w:p>
  </w:footnote>
  <w:footnote w:type="continuationSeparator" w:id="0">
    <w:p w14:paraId="42FBF2B3" w14:textId="77777777" w:rsidR="00602081" w:rsidRDefault="00602081" w:rsidP="00387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C0DCF"/>
    <w:multiLevelType w:val="multilevel"/>
    <w:tmpl w:val="F132C9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3168" w:hanging="208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C67244"/>
    <w:multiLevelType w:val="multilevel"/>
    <w:tmpl w:val="A266BB92"/>
    <w:lvl w:ilvl="0">
      <w:start w:val="1"/>
      <w:numFmt w:val="decimal"/>
      <w:lvlText w:val="%1."/>
      <w:lvlJc w:val="left"/>
      <w:pPr>
        <w:ind w:left="360" w:hanging="360"/>
      </w:pPr>
      <w:rPr>
        <w:rFonts w:ascii="Garamond" w:hAnsi="Garamond"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F03535"/>
    <w:multiLevelType w:val="multilevel"/>
    <w:tmpl w:val="16BA35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512" w:hanging="43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A706E9"/>
    <w:multiLevelType w:val="multilevel"/>
    <w:tmpl w:val="5108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05A5FD3"/>
    <w:multiLevelType w:val="multilevel"/>
    <w:tmpl w:val="895646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956F10"/>
    <w:multiLevelType w:val="multilevel"/>
    <w:tmpl w:val="61F0AD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3168" w:hanging="208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70F28A9"/>
    <w:multiLevelType w:val="multilevel"/>
    <w:tmpl w:val="A266BB92"/>
    <w:lvl w:ilvl="0">
      <w:start w:val="1"/>
      <w:numFmt w:val="decimal"/>
      <w:lvlText w:val="%1."/>
      <w:lvlJc w:val="left"/>
      <w:pPr>
        <w:ind w:left="360" w:hanging="360"/>
      </w:pPr>
      <w:rPr>
        <w:rFonts w:ascii="Garamond" w:hAnsi="Garamond"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A4E0E54"/>
    <w:multiLevelType w:val="multilevel"/>
    <w:tmpl w:val="3C0E77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296" w:hanging="21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093B32"/>
    <w:multiLevelType w:val="multilevel"/>
    <w:tmpl w:val="937A15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68" w:hanging="64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8CC0E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6210243"/>
    <w:multiLevelType w:val="multilevel"/>
    <w:tmpl w:val="F6F816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512" w:hanging="43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2D85184"/>
    <w:multiLevelType w:val="multilevel"/>
    <w:tmpl w:val="A266BB92"/>
    <w:lvl w:ilvl="0">
      <w:start w:val="1"/>
      <w:numFmt w:val="decimal"/>
      <w:lvlText w:val="%1."/>
      <w:lvlJc w:val="left"/>
      <w:pPr>
        <w:ind w:left="360" w:hanging="360"/>
      </w:pPr>
      <w:rPr>
        <w:rFonts w:ascii="Garamond" w:hAnsi="Garamond"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44B6DA4"/>
    <w:multiLevelType w:val="multilevel"/>
    <w:tmpl w:val="5108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0066B38"/>
    <w:multiLevelType w:val="multilevel"/>
    <w:tmpl w:val="CF22E9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25C019E"/>
    <w:multiLevelType w:val="multilevel"/>
    <w:tmpl w:val="E96A42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152" w:hanging="7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AA67C6E"/>
    <w:multiLevelType w:val="multilevel"/>
    <w:tmpl w:val="5108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CD60420"/>
    <w:multiLevelType w:val="hybridMultilevel"/>
    <w:tmpl w:val="F94C6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6"/>
  </w:num>
  <w:num w:numId="3">
    <w:abstractNumId w:val="9"/>
  </w:num>
  <w:num w:numId="4">
    <w:abstractNumId w:val="13"/>
  </w:num>
  <w:num w:numId="5">
    <w:abstractNumId w:val="8"/>
  </w:num>
  <w:num w:numId="6">
    <w:abstractNumId w:val="4"/>
  </w:num>
  <w:num w:numId="7">
    <w:abstractNumId w:val="2"/>
  </w:num>
  <w:num w:numId="8">
    <w:abstractNumId w:val="7"/>
  </w:num>
  <w:num w:numId="9">
    <w:abstractNumId w:val="14"/>
  </w:num>
  <w:num w:numId="10">
    <w:abstractNumId w:val="10"/>
  </w:num>
  <w:num w:numId="11">
    <w:abstractNumId w:val="0"/>
  </w:num>
  <w:num w:numId="12">
    <w:abstractNumId w:val="5"/>
  </w:num>
  <w:num w:numId="13">
    <w:abstractNumId w:val="3"/>
  </w:num>
  <w:num w:numId="14">
    <w:abstractNumId w:val="15"/>
  </w:num>
  <w:num w:numId="15">
    <w:abstractNumId w:val="12"/>
  </w:num>
  <w:num w:numId="16">
    <w:abstractNumId w:val="6"/>
  </w:num>
  <w:num w:numId="1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3EF"/>
    <w:rsid w:val="00003DB9"/>
    <w:rsid w:val="00016C14"/>
    <w:rsid w:val="000223D9"/>
    <w:rsid w:val="00043A71"/>
    <w:rsid w:val="001308C6"/>
    <w:rsid w:val="00143672"/>
    <w:rsid w:val="001B308A"/>
    <w:rsid w:val="0020281F"/>
    <w:rsid w:val="00216C8F"/>
    <w:rsid w:val="00295D3E"/>
    <w:rsid w:val="002A34F7"/>
    <w:rsid w:val="002D6766"/>
    <w:rsid w:val="002E5CA0"/>
    <w:rsid w:val="00322E74"/>
    <w:rsid w:val="00336A60"/>
    <w:rsid w:val="00371FEB"/>
    <w:rsid w:val="003873EF"/>
    <w:rsid w:val="00403B19"/>
    <w:rsid w:val="00433825"/>
    <w:rsid w:val="004A6382"/>
    <w:rsid w:val="004D4A69"/>
    <w:rsid w:val="004F4A94"/>
    <w:rsid w:val="00513538"/>
    <w:rsid w:val="00544889"/>
    <w:rsid w:val="005932D0"/>
    <w:rsid w:val="005B4DC0"/>
    <w:rsid w:val="005C3B9B"/>
    <w:rsid w:val="00602081"/>
    <w:rsid w:val="00661157"/>
    <w:rsid w:val="00661DF5"/>
    <w:rsid w:val="006C6096"/>
    <w:rsid w:val="006E1DE2"/>
    <w:rsid w:val="00730D8C"/>
    <w:rsid w:val="007A1F19"/>
    <w:rsid w:val="007B0DBD"/>
    <w:rsid w:val="0082022B"/>
    <w:rsid w:val="0089466F"/>
    <w:rsid w:val="008D3343"/>
    <w:rsid w:val="00923566"/>
    <w:rsid w:val="0094212C"/>
    <w:rsid w:val="009610F2"/>
    <w:rsid w:val="00970779"/>
    <w:rsid w:val="009C62DB"/>
    <w:rsid w:val="009E750E"/>
    <w:rsid w:val="009F19B1"/>
    <w:rsid w:val="00A77CD0"/>
    <w:rsid w:val="00B568E2"/>
    <w:rsid w:val="00BA0E35"/>
    <w:rsid w:val="00C07C41"/>
    <w:rsid w:val="00C16D3C"/>
    <w:rsid w:val="00C66B5C"/>
    <w:rsid w:val="00C86882"/>
    <w:rsid w:val="00CB2492"/>
    <w:rsid w:val="00D0001E"/>
    <w:rsid w:val="00D4094A"/>
    <w:rsid w:val="00D76AC2"/>
    <w:rsid w:val="00D8005D"/>
    <w:rsid w:val="00DE45B9"/>
    <w:rsid w:val="00E061A8"/>
    <w:rsid w:val="00E416E1"/>
    <w:rsid w:val="00E842D4"/>
    <w:rsid w:val="00EE2272"/>
    <w:rsid w:val="00F85DCE"/>
    <w:rsid w:val="00FD7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02340"/>
  <w14:defaultImageDpi w14:val="300"/>
  <w15:docId w15:val="{3DDCAFCA-E065-420C-B80F-8034F35A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B5C"/>
    <w:rPr>
      <w:rFonts w:ascii="Garamond" w:hAnsi="Garamond"/>
    </w:rPr>
  </w:style>
  <w:style w:type="paragraph" w:styleId="Heading1">
    <w:name w:val="heading 1"/>
    <w:basedOn w:val="Normal"/>
    <w:next w:val="Normal"/>
    <w:link w:val="Heading1Char"/>
    <w:uiPriority w:val="9"/>
    <w:qFormat/>
    <w:rsid w:val="004A6382"/>
    <w:pPr>
      <w:keepNext/>
      <w:keepLines/>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3873EF"/>
    <w:pPr>
      <w:keepNext/>
      <w:keepLines/>
      <w:spacing w:before="200"/>
      <w:outlineLvl w:val="1"/>
    </w:pPr>
    <w:rPr>
      <w:rFonts w:asciiTheme="majorHAnsi" w:eastAsiaTheme="majorEastAsia" w:hAnsiTheme="majorHAnsi"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6382"/>
    <w:rPr>
      <w:rFonts w:asciiTheme="majorHAnsi" w:eastAsiaTheme="majorEastAsia" w:hAnsiTheme="majorHAnsi" w:cstheme="majorBidi"/>
      <w:b/>
      <w:bCs/>
      <w:sz w:val="32"/>
      <w:szCs w:val="32"/>
    </w:rPr>
  </w:style>
  <w:style w:type="paragraph" w:styleId="Header">
    <w:name w:val="header"/>
    <w:basedOn w:val="Normal"/>
    <w:link w:val="HeaderChar"/>
    <w:uiPriority w:val="99"/>
    <w:unhideWhenUsed/>
    <w:rsid w:val="003873EF"/>
    <w:pPr>
      <w:tabs>
        <w:tab w:val="center" w:pos="4320"/>
        <w:tab w:val="right" w:pos="8640"/>
      </w:tabs>
    </w:pPr>
  </w:style>
  <w:style w:type="character" w:customStyle="1" w:styleId="HeaderChar">
    <w:name w:val="Header Char"/>
    <w:basedOn w:val="DefaultParagraphFont"/>
    <w:link w:val="Header"/>
    <w:uiPriority w:val="99"/>
    <w:rsid w:val="003873EF"/>
    <w:rPr>
      <w:rFonts w:ascii="Garamond" w:hAnsi="Garamond"/>
    </w:rPr>
  </w:style>
  <w:style w:type="paragraph" w:styleId="Footer">
    <w:name w:val="footer"/>
    <w:basedOn w:val="Normal"/>
    <w:link w:val="FooterChar"/>
    <w:uiPriority w:val="99"/>
    <w:unhideWhenUsed/>
    <w:rsid w:val="003873EF"/>
    <w:pPr>
      <w:tabs>
        <w:tab w:val="center" w:pos="4320"/>
        <w:tab w:val="right" w:pos="8640"/>
      </w:tabs>
    </w:pPr>
  </w:style>
  <w:style w:type="character" w:customStyle="1" w:styleId="FooterChar">
    <w:name w:val="Footer Char"/>
    <w:basedOn w:val="DefaultParagraphFont"/>
    <w:link w:val="Footer"/>
    <w:uiPriority w:val="99"/>
    <w:rsid w:val="003873EF"/>
    <w:rPr>
      <w:rFonts w:ascii="Garamond" w:hAnsi="Garamond"/>
    </w:rPr>
  </w:style>
  <w:style w:type="character" w:customStyle="1" w:styleId="Heading2Char">
    <w:name w:val="Heading 2 Char"/>
    <w:basedOn w:val="DefaultParagraphFont"/>
    <w:link w:val="Heading2"/>
    <w:uiPriority w:val="9"/>
    <w:rsid w:val="003873EF"/>
    <w:rPr>
      <w:rFonts w:asciiTheme="majorHAnsi" w:eastAsiaTheme="majorEastAsia" w:hAnsiTheme="majorHAnsi" w:cstheme="majorBidi"/>
      <w:b/>
      <w:bCs/>
      <w:color w:val="000000" w:themeColor="text1"/>
      <w:sz w:val="26"/>
      <w:szCs w:val="26"/>
    </w:rPr>
  </w:style>
  <w:style w:type="character" w:styleId="PlaceholderText">
    <w:name w:val="Placeholder Text"/>
    <w:basedOn w:val="DefaultParagraphFont"/>
    <w:uiPriority w:val="99"/>
    <w:semiHidden/>
    <w:rsid w:val="00970779"/>
    <w:rPr>
      <w:color w:val="808080"/>
    </w:rPr>
  </w:style>
  <w:style w:type="paragraph" w:styleId="BalloonText">
    <w:name w:val="Balloon Text"/>
    <w:basedOn w:val="Normal"/>
    <w:link w:val="BalloonTextChar"/>
    <w:uiPriority w:val="99"/>
    <w:semiHidden/>
    <w:unhideWhenUsed/>
    <w:rsid w:val="009707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0779"/>
    <w:rPr>
      <w:rFonts w:ascii="Lucida Grande" w:hAnsi="Lucida Grande" w:cs="Lucida Grande"/>
      <w:sz w:val="18"/>
      <w:szCs w:val="18"/>
    </w:rPr>
  </w:style>
  <w:style w:type="table" w:styleId="TableGrid">
    <w:name w:val="Table Grid"/>
    <w:basedOn w:val="TableNormal"/>
    <w:uiPriority w:val="59"/>
    <w:rsid w:val="009F1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001E"/>
    <w:pPr>
      <w:ind w:left="720"/>
      <w:contextualSpacing/>
    </w:pPr>
  </w:style>
  <w:style w:type="paragraph" w:styleId="EndnoteText">
    <w:name w:val="endnote text"/>
    <w:basedOn w:val="Normal"/>
    <w:link w:val="EndnoteTextChar"/>
    <w:uiPriority w:val="99"/>
    <w:unhideWhenUsed/>
    <w:rsid w:val="009610F2"/>
  </w:style>
  <w:style w:type="character" w:customStyle="1" w:styleId="EndnoteTextChar">
    <w:name w:val="Endnote Text Char"/>
    <w:basedOn w:val="DefaultParagraphFont"/>
    <w:link w:val="EndnoteText"/>
    <w:uiPriority w:val="99"/>
    <w:rsid w:val="009610F2"/>
    <w:rPr>
      <w:rFonts w:ascii="Garamond" w:hAnsi="Garamond"/>
    </w:rPr>
  </w:style>
  <w:style w:type="character" w:styleId="EndnoteReference">
    <w:name w:val="endnote reference"/>
    <w:basedOn w:val="DefaultParagraphFont"/>
    <w:uiPriority w:val="99"/>
    <w:unhideWhenUsed/>
    <w:rsid w:val="009610F2"/>
    <w:rPr>
      <w:vertAlign w:val="superscript"/>
    </w:rPr>
  </w:style>
  <w:style w:type="paragraph" w:styleId="Caption">
    <w:name w:val="caption"/>
    <w:basedOn w:val="Normal"/>
    <w:next w:val="Normal"/>
    <w:uiPriority w:val="35"/>
    <w:unhideWhenUsed/>
    <w:qFormat/>
    <w:rsid w:val="00043A71"/>
    <w:pPr>
      <w:spacing w:after="200"/>
    </w:pPr>
    <w:rPr>
      <w:bCs/>
      <w:color w:val="000000" w:themeColor="text1"/>
      <w:sz w:val="18"/>
      <w:szCs w:val="18"/>
    </w:rPr>
  </w:style>
  <w:style w:type="character" w:styleId="CommentReference">
    <w:name w:val="annotation reference"/>
    <w:basedOn w:val="DefaultParagraphFont"/>
    <w:uiPriority w:val="99"/>
    <w:semiHidden/>
    <w:unhideWhenUsed/>
    <w:rsid w:val="0089466F"/>
    <w:rPr>
      <w:sz w:val="18"/>
      <w:szCs w:val="18"/>
    </w:rPr>
  </w:style>
  <w:style w:type="paragraph" w:styleId="CommentText">
    <w:name w:val="annotation text"/>
    <w:basedOn w:val="Normal"/>
    <w:link w:val="CommentTextChar"/>
    <w:uiPriority w:val="99"/>
    <w:semiHidden/>
    <w:unhideWhenUsed/>
    <w:rsid w:val="0089466F"/>
  </w:style>
  <w:style w:type="character" w:customStyle="1" w:styleId="CommentTextChar">
    <w:name w:val="Comment Text Char"/>
    <w:basedOn w:val="DefaultParagraphFont"/>
    <w:link w:val="CommentText"/>
    <w:uiPriority w:val="99"/>
    <w:semiHidden/>
    <w:rsid w:val="0089466F"/>
    <w:rPr>
      <w:rFonts w:ascii="Garamond" w:hAnsi="Garamond"/>
    </w:rPr>
  </w:style>
  <w:style w:type="paragraph" w:styleId="CommentSubject">
    <w:name w:val="annotation subject"/>
    <w:basedOn w:val="CommentText"/>
    <w:next w:val="CommentText"/>
    <w:link w:val="CommentSubjectChar"/>
    <w:uiPriority w:val="99"/>
    <w:semiHidden/>
    <w:unhideWhenUsed/>
    <w:rsid w:val="0089466F"/>
    <w:rPr>
      <w:b/>
      <w:bCs/>
      <w:sz w:val="20"/>
      <w:szCs w:val="20"/>
    </w:rPr>
  </w:style>
  <w:style w:type="character" w:customStyle="1" w:styleId="CommentSubjectChar">
    <w:name w:val="Comment Subject Char"/>
    <w:basedOn w:val="CommentTextChar"/>
    <w:link w:val="CommentSubject"/>
    <w:uiPriority w:val="99"/>
    <w:semiHidden/>
    <w:rsid w:val="0089466F"/>
    <w:rPr>
      <w:rFonts w:ascii="Garamond" w:hAnsi="Garamond"/>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352036">
      <w:bodyDiv w:val="1"/>
      <w:marLeft w:val="0"/>
      <w:marRight w:val="0"/>
      <w:marTop w:val="0"/>
      <w:marBottom w:val="0"/>
      <w:divBdr>
        <w:top w:val="none" w:sz="0" w:space="0" w:color="auto"/>
        <w:left w:val="none" w:sz="0" w:space="0" w:color="auto"/>
        <w:bottom w:val="none" w:sz="0" w:space="0" w:color="auto"/>
        <w:right w:val="none" w:sz="0" w:space="0" w:color="auto"/>
      </w:divBdr>
    </w:div>
    <w:div w:id="1606038966">
      <w:bodyDiv w:val="1"/>
      <w:marLeft w:val="0"/>
      <w:marRight w:val="0"/>
      <w:marTop w:val="0"/>
      <w:marBottom w:val="0"/>
      <w:divBdr>
        <w:top w:val="none" w:sz="0" w:space="0" w:color="auto"/>
        <w:left w:val="none" w:sz="0" w:space="0" w:color="auto"/>
        <w:bottom w:val="none" w:sz="0" w:space="0" w:color="auto"/>
        <w:right w:val="none" w:sz="0" w:space="0" w:color="auto"/>
      </w:divBdr>
    </w:div>
    <w:div w:id="1678075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BF1A6-E7FF-4067-9111-36F726202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1734</Words>
  <Characters>9886</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ESF</Company>
  <LinksUpToDate>false</LinksUpToDate>
  <CharactersWithSpaces>11597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Abrams</dc:creator>
  <cp:keywords/>
  <dc:description/>
  <cp:lastModifiedBy>Dennis McGonagle</cp:lastModifiedBy>
  <cp:revision>2</cp:revision>
  <dcterms:created xsi:type="dcterms:W3CDTF">2015-07-15T20:50:00Z</dcterms:created>
  <dcterms:modified xsi:type="dcterms:W3CDTF">2015-07-15T20:50:00Z</dcterms:modified>
</cp:coreProperties>
</file>